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5744B" w14:textId="77777777" w:rsidR="00841663" w:rsidRPr="00904FF6" w:rsidRDefault="00107570" w:rsidP="00D72FF2">
      <w:pPr>
        <w:spacing w:before="120"/>
        <w:jc w:val="both"/>
        <w:rPr>
          <w:rFonts w:ascii="Times New Roman" w:hAnsi="Times New Roman"/>
          <w:b/>
          <w:bCs/>
          <w:u w:val="single"/>
        </w:rPr>
      </w:pPr>
      <w:bookmarkStart w:id="8" w:name="_GoBack"/>
      <w:bookmarkEnd w:id="8"/>
      <w:r w:rsidRPr="00A91910">
        <w:rPr>
          <w:rFonts w:ascii="Times New Roman" w:hAnsi="Times New Roman"/>
          <w:bCs/>
        </w:rPr>
        <w:t>Príloha č. 1 Zmluvy o poskytnutí NFP</w:t>
      </w:r>
      <w:r w:rsidR="00841663">
        <w:rPr>
          <w:rFonts w:ascii="Times New Roman" w:hAnsi="Times New Roman"/>
          <w:bCs/>
        </w:rPr>
        <w:t xml:space="preserve"> – </w:t>
      </w:r>
      <w:r w:rsidR="00D72FF2" w:rsidRPr="00D72FF2">
        <w:rPr>
          <w:rFonts w:ascii="Times New Roman" w:hAnsi="Times New Roman"/>
          <w:bCs/>
        </w:rPr>
        <w:t>čl. 15 - 18</w:t>
      </w:r>
    </w:p>
    <w:p w14:paraId="22CB3338" w14:textId="77777777" w:rsidR="00107570" w:rsidRPr="00A91910" w:rsidRDefault="00107570" w:rsidP="00D72FF2">
      <w:pPr>
        <w:spacing w:before="120" w:after="0"/>
        <w:jc w:val="both"/>
        <w:rPr>
          <w:rFonts w:ascii="Times New Roman" w:hAnsi="Times New Roman"/>
          <w:bCs/>
        </w:rPr>
      </w:pPr>
    </w:p>
    <w:p w14:paraId="6878BA3E" w14:textId="77777777" w:rsidR="00A91910" w:rsidRPr="00A91910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15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92418C">
        <w:rPr>
          <w:rFonts w:ascii="Times New Roman" w:hAnsi="Times New Roman"/>
          <w:b/>
          <w:bCs/>
          <w:caps/>
          <w:lang w:eastAsia="sk-SK"/>
        </w:rPr>
        <w:t>ÚČtY PrijímateľA – OSOBITNÉ USTANOVENIA</w:t>
      </w:r>
      <w:r w:rsidRPr="00A91910">
        <w:rPr>
          <w:rFonts w:ascii="Times New Roman" w:hAnsi="Times New Roman"/>
          <w:b/>
          <w:bCs/>
          <w:caps/>
          <w:lang w:eastAsia="sk-SK"/>
        </w:rPr>
        <w:t xml:space="preserve"> </w:t>
      </w:r>
    </w:p>
    <w:p w14:paraId="7A8DC0A0" w14:textId="18D1F974" w:rsidR="00A91910" w:rsidRPr="00A91910" w:rsidRDefault="00A91910" w:rsidP="004273A3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  <w:pPrChange w:id="9" w:author="Autor">
          <w:pPr>
            <w:pStyle w:val="ListParagraph"/>
            <w:keepNext/>
            <w:numPr>
              <w:numId w:val="57"/>
            </w:numPr>
            <w:spacing w:after="120" w:line="276" w:lineRule="auto"/>
            <w:ind w:hanging="360"/>
            <w:jc w:val="both"/>
            <w:outlineLvl w:val="1"/>
          </w:pPr>
        </w:pPrChange>
      </w:pPr>
      <w:r w:rsidRPr="00A91910">
        <w:rPr>
          <w:b/>
          <w:bCs/>
          <w:sz w:val="22"/>
          <w:szCs w:val="22"/>
        </w:rPr>
        <w:t>Účty štátnej príspevkovej organizácie</w:t>
      </w:r>
      <w:del w:id="10" w:author="Autor">
        <w:r w:rsidRPr="00A91910">
          <w:rPr>
            <w:b/>
            <w:bCs/>
            <w:sz w:val="22"/>
            <w:szCs w:val="22"/>
          </w:rPr>
          <w:delText xml:space="preserve"> </w:delText>
        </w:r>
      </w:del>
      <w:ins w:id="11" w:author="Autor">
        <w:r w:rsidR="0092418C">
          <w:rPr>
            <w:b/>
            <w:bCs/>
            <w:sz w:val="22"/>
            <w:szCs w:val="22"/>
          </w:rPr>
          <w:t>, VÚC</w:t>
        </w:r>
        <w:r w:rsidR="00AA2EE0">
          <w:rPr>
            <w:b/>
            <w:bCs/>
            <w:sz w:val="22"/>
            <w:szCs w:val="22"/>
          </w:rPr>
          <w:t xml:space="preserve">, </w:t>
        </w:r>
        <w:r w:rsidR="00AA2EE0" w:rsidRPr="00A91910">
          <w:rPr>
            <w:b/>
            <w:bCs/>
            <w:sz w:val="22"/>
            <w:szCs w:val="22"/>
          </w:rPr>
          <w:t>subjektov zo súkromného sektora vrátane mimovládnych organizácií</w:t>
        </w:r>
        <w:r w:rsidR="0092418C">
          <w:rPr>
            <w:b/>
            <w:bCs/>
            <w:sz w:val="22"/>
            <w:szCs w:val="22"/>
          </w:rPr>
          <w:t xml:space="preserve"> </w:t>
        </w:r>
        <w:r w:rsidR="00671E9C">
          <w:rPr>
            <w:b/>
            <w:bCs/>
            <w:sz w:val="22"/>
            <w:szCs w:val="22"/>
          </w:rPr>
          <w:t xml:space="preserve">a účty </w:t>
        </w:r>
        <w:r w:rsidR="0092418C">
          <w:rPr>
            <w:b/>
            <w:bCs/>
            <w:sz w:val="22"/>
            <w:szCs w:val="22"/>
          </w:rPr>
          <w:t>iného subjektu</w:t>
        </w:r>
        <w:r w:rsidR="0092418C" w:rsidRPr="00A91910">
          <w:rPr>
            <w:b/>
            <w:bCs/>
            <w:sz w:val="22"/>
            <w:szCs w:val="22"/>
          </w:rPr>
          <w:t xml:space="preserve"> verejnej správy s výnimkou </w:t>
        </w:r>
        <w:r w:rsidR="00671E9C">
          <w:rPr>
            <w:b/>
            <w:bCs/>
            <w:sz w:val="22"/>
            <w:szCs w:val="22"/>
          </w:rPr>
          <w:t>sub</w:t>
        </w:r>
        <w:r w:rsidR="00324D28">
          <w:rPr>
            <w:b/>
            <w:bCs/>
            <w:sz w:val="22"/>
            <w:szCs w:val="22"/>
          </w:rPr>
          <w:t>jektov uvedených v odseku 2 až 4</w:t>
        </w:r>
        <w:r w:rsidR="00671E9C">
          <w:rPr>
            <w:b/>
            <w:bCs/>
            <w:sz w:val="22"/>
            <w:szCs w:val="22"/>
          </w:rPr>
          <w:t xml:space="preserve"> tohto článku VZP</w:t>
        </w:r>
      </w:ins>
    </w:p>
    <w:p w14:paraId="2B23ADBE" w14:textId="4A5BA0F2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účet vedený v EUR (ďalej len „účet Prijímateľa“). Číslo účtu Prijímateľa  je uvedené v Prílohe č. 2 Zmluvy o poskytnutí NFP (Predmet podpory). </w:t>
      </w:r>
      <w:del w:id="12" w:author="Autor">
        <w:r w:rsidRPr="00A91910">
          <w:rPr>
            <w:rFonts w:ascii="Times New Roman" w:hAnsi="Times New Roman"/>
            <w:lang w:eastAsia="sk-SK"/>
          </w:rPr>
          <w:delText>.</w:delText>
        </w:r>
      </w:del>
    </w:p>
    <w:p w14:paraId="383A3A88" w14:textId="77777777" w:rsidR="00A91910" w:rsidRPr="00A91910" w:rsidRDefault="00A91910" w:rsidP="00D72FF2">
      <w:pPr>
        <w:pStyle w:val="ListParagraph"/>
        <w:tabs>
          <w:tab w:val="left" w:pos="567"/>
        </w:tabs>
        <w:spacing w:after="120" w:line="276" w:lineRule="auto"/>
        <w:ind w:left="360"/>
        <w:jc w:val="both"/>
        <w:rPr>
          <w:del w:id="13" w:author="Autor"/>
          <w:sz w:val="22"/>
          <w:szCs w:val="22"/>
        </w:rPr>
      </w:pPr>
    </w:p>
    <w:p w14:paraId="2CE44C59" w14:textId="77777777" w:rsidR="00A91910" w:rsidRPr="00A91910" w:rsidRDefault="00A91910" w:rsidP="00D72FF2">
      <w:pPr>
        <w:pStyle w:val="ListParagraph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del w:id="14" w:author="Autor"/>
          <w:sz w:val="22"/>
          <w:szCs w:val="22"/>
        </w:rPr>
      </w:pPr>
      <w:del w:id="15" w:author="Autor">
        <w:r w:rsidRPr="00A91910">
          <w:rPr>
            <w:b/>
            <w:bCs/>
            <w:sz w:val="22"/>
            <w:szCs w:val="22"/>
          </w:rPr>
          <w:delText xml:space="preserve">Účty iných subjektov verejnej správy s výnimkou VÚC, obcí a rozpočtových alebo príspevkových </w:delText>
        </w:r>
        <w:r w:rsidRPr="00A91910">
          <w:rPr>
            <w:b/>
            <w:sz w:val="22"/>
            <w:szCs w:val="22"/>
          </w:rPr>
          <w:delText>organizácií v zriaďovacej pôsobnosti VÚC a obce</w:delText>
        </w:r>
        <w:r w:rsidRPr="00A91910">
          <w:rPr>
            <w:b/>
            <w:bCs/>
            <w:sz w:val="22"/>
            <w:szCs w:val="22"/>
          </w:rPr>
          <w:delText xml:space="preserve"> </w:delText>
        </w:r>
      </w:del>
    </w:p>
    <w:p w14:paraId="4D51BD1C" w14:textId="77777777" w:rsidR="00A91910" w:rsidRPr="00A91910" w:rsidRDefault="00A91910" w:rsidP="00D72FF2">
      <w:pPr>
        <w:spacing w:after="120"/>
        <w:ind w:left="708"/>
        <w:jc w:val="both"/>
        <w:rPr>
          <w:del w:id="16" w:author="Autor"/>
          <w:rFonts w:ascii="Times New Roman" w:hAnsi="Times New Roman"/>
          <w:lang w:eastAsia="sk-SK"/>
        </w:rPr>
      </w:pPr>
      <w:del w:id="17" w:author="Autor">
        <w:r w:rsidRPr="00A91910">
          <w:rPr>
            <w:rFonts w:ascii="Times New Roman" w:hAnsi="Times New Roman"/>
            <w:lang w:eastAsia="sk-SK"/>
          </w:rPr>
          <w:delText>Poskytovateľ zabezpečí poskytnutie NFP Prijímateľovi bezhotovostne na ním určený účet vedený v EUR (ďalej len „účet Prijímateľa“). Číslo účtu Prijímateľa  je uvedené v Prílohe č. 2 Zmluvy o poskytnutí NFP (Predmet podpory).</w:delText>
        </w:r>
      </w:del>
    </w:p>
    <w:p w14:paraId="53D0BFA6" w14:textId="77777777" w:rsidR="00A91910" w:rsidRPr="00A91910" w:rsidRDefault="00A91910" w:rsidP="00D72FF2">
      <w:pPr>
        <w:pStyle w:val="ListParagraph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del w:id="18" w:author="Autor"/>
          <w:b/>
          <w:bCs/>
          <w:sz w:val="22"/>
          <w:szCs w:val="22"/>
        </w:rPr>
      </w:pPr>
      <w:del w:id="19" w:author="Autor">
        <w:r w:rsidRPr="00A91910">
          <w:rPr>
            <w:b/>
            <w:bCs/>
            <w:sz w:val="22"/>
            <w:szCs w:val="22"/>
          </w:rPr>
          <w:delText>Účty VÚC</w:delText>
        </w:r>
      </w:del>
    </w:p>
    <w:p w14:paraId="12CD0FFE" w14:textId="0A553367" w:rsidR="00A91910" w:rsidRPr="004273A3" w:rsidRDefault="00A91910" w:rsidP="004273A3">
      <w:pPr>
        <w:pStyle w:val="Odsekzoznamu1"/>
        <w:tabs>
          <w:tab w:val="left" w:pos="567"/>
        </w:tabs>
        <w:spacing w:after="120" w:line="276" w:lineRule="auto"/>
        <w:ind w:left="360"/>
        <w:jc w:val="both"/>
        <w:pPrChange w:id="20" w:author="Autor">
          <w:pPr>
            <w:spacing w:after="120"/>
            <w:ind w:left="708"/>
            <w:jc w:val="both"/>
          </w:pPr>
        </w:pPrChange>
      </w:pPr>
      <w:del w:id="21" w:author="Autor">
        <w:r w:rsidRPr="00A91910">
          <w:delText>Poskytovateľ zabezpečí poskytnutie NFP Prijímateľovi bezhotovostne na ním určený účet vedený v EUR (ďalej len „účet Prijímateľa“). Číslo účtu Prijímateľa  je uvedené v Prílohe č. 2 Zmluvy o poskytnutí NFP (Predmet podpory).</w:delText>
        </w:r>
      </w:del>
    </w:p>
    <w:p w14:paraId="5FEB3F11" w14:textId="77777777" w:rsidR="00A91910" w:rsidRPr="00A91910" w:rsidRDefault="00A91910" w:rsidP="004273A3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  <w:pPrChange w:id="22" w:author="Autor">
          <w:pPr>
            <w:pStyle w:val="ListParagraph"/>
            <w:keepNext/>
            <w:numPr>
              <w:numId w:val="57"/>
            </w:numPr>
            <w:spacing w:after="120" w:line="276" w:lineRule="auto"/>
            <w:ind w:hanging="360"/>
            <w:jc w:val="both"/>
            <w:outlineLvl w:val="1"/>
          </w:pPr>
        </w:pPrChange>
      </w:pPr>
      <w:r w:rsidRPr="00A91910">
        <w:rPr>
          <w:b/>
          <w:bCs/>
          <w:sz w:val="22"/>
          <w:szCs w:val="22"/>
        </w:rPr>
        <w:t>Účty obce</w:t>
      </w:r>
    </w:p>
    <w:p w14:paraId="5EDF4711" w14:textId="77777777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vedený v EUR (ďalej len „účet Prijímateľa“).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účtu Prijímateľa  je uvedené v Prílohe č. 2 Zmluvy o poskytnutí NFP (Predmet podpory). </w:t>
      </w:r>
    </w:p>
    <w:p w14:paraId="36B6337D" w14:textId="01A19FB5" w:rsidR="00A91910" w:rsidRPr="00A91910" w:rsidRDefault="00A91910" w:rsidP="004273A3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  <w:pPrChange w:id="23" w:author="Autor">
          <w:pPr>
            <w:pStyle w:val="ListParagraph"/>
            <w:keepNext/>
            <w:numPr>
              <w:numId w:val="57"/>
            </w:numPr>
            <w:spacing w:after="120" w:line="276" w:lineRule="auto"/>
            <w:ind w:hanging="360"/>
            <w:jc w:val="both"/>
            <w:outlineLvl w:val="1"/>
          </w:pPr>
        </w:pPrChange>
      </w:pPr>
      <w:r w:rsidRPr="00A91910">
        <w:rPr>
          <w:b/>
          <w:bCs/>
          <w:sz w:val="22"/>
          <w:szCs w:val="22"/>
        </w:rPr>
        <w:t>Účty rozpočtovej organizácie</w:t>
      </w:r>
      <w:r w:rsidR="00B60300">
        <w:rPr>
          <w:b/>
          <w:bCs/>
          <w:sz w:val="22"/>
          <w:szCs w:val="22"/>
        </w:rPr>
        <w:t xml:space="preserve"> </w:t>
      </w:r>
      <w:ins w:id="24" w:author="Autor">
        <w:r w:rsidR="00B60300">
          <w:rPr>
            <w:b/>
            <w:bCs/>
            <w:sz w:val="22"/>
            <w:szCs w:val="22"/>
          </w:rPr>
          <w:t>v zriaďovacej pôsobnosti</w:t>
        </w:r>
        <w:r w:rsidR="00637205">
          <w:rPr>
            <w:b/>
            <w:bCs/>
            <w:sz w:val="22"/>
            <w:szCs w:val="22"/>
          </w:rPr>
          <w:t xml:space="preserve"> </w:t>
        </w:r>
      </w:ins>
      <w:r w:rsidRPr="00A91910">
        <w:rPr>
          <w:b/>
          <w:bCs/>
          <w:sz w:val="22"/>
          <w:szCs w:val="22"/>
        </w:rPr>
        <w:t>VÚC</w:t>
      </w:r>
      <w:del w:id="25" w:author="Autor">
        <w:r w:rsidRPr="00A91910">
          <w:rPr>
            <w:b/>
            <w:bCs/>
            <w:sz w:val="22"/>
            <w:szCs w:val="22"/>
          </w:rPr>
          <w:delText>, resp.</w:delText>
        </w:r>
      </w:del>
      <w:ins w:id="26" w:author="Autor">
        <w:r w:rsidR="00B60300">
          <w:rPr>
            <w:b/>
            <w:bCs/>
            <w:sz w:val="22"/>
            <w:szCs w:val="22"/>
          </w:rPr>
          <w:t xml:space="preserve"> a</w:t>
        </w:r>
      </w:ins>
      <w:r w:rsidRPr="00A91910">
        <w:rPr>
          <w:b/>
          <w:bCs/>
          <w:sz w:val="22"/>
          <w:szCs w:val="22"/>
        </w:rPr>
        <w:t xml:space="preserve"> obce</w:t>
      </w:r>
    </w:p>
    <w:p w14:paraId="06E213DC" w14:textId="45DBB1BA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</w:t>
      </w:r>
      <w:del w:id="27" w:author="Autor">
        <w:r w:rsidRPr="00A91910">
          <w:rPr>
            <w:rFonts w:ascii="Times New Roman" w:hAnsi="Times New Roman"/>
            <w:lang w:eastAsia="sk-SK"/>
          </w:rPr>
          <w:delText>mimorozpočtový</w:delText>
        </w:r>
      </w:del>
      <w:commentRangeStart w:id="28"/>
      <w:ins w:id="29" w:author="Autor">
        <w:r w:rsidR="00BB3ED5">
          <w:rPr>
            <w:rFonts w:ascii="Times New Roman" w:hAnsi="Times New Roman"/>
            <w:lang w:eastAsia="sk-SK"/>
          </w:rPr>
          <w:t>osobitný</w:t>
        </w:r>
      </w:ins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 </w:t>
      </w:r>
      <w:commentRangeEnd w:id="28"/>
      <w:r w:rsidR="00C92165">
        <w:rPr>
          <w:rStyle w:val="Odkaznakomentr"/>
          <w:rFonts w:ascii="Times New Roman" w:eastAsia="Times New Roman" w:hAnsi="Times New Roman"/>
          <w:lang w:val="x-none" w:eastAsia="x-none"/>
        </w:rPr>
        <w:commentReference w:id="28"/>
      </w:r>
      <w:r w:rsidRPr="00A91910">
        <w:rPr>
          <w:rFonts w:ascii="Times New Roman" w:hAnsi="Times New Roman"/>
          <w:lang w:eastAsia="sk-SK"/>
        </w:rPr>
        <w:t>(ďalej len „</w:t>
      </w:r>
      <w:del w:id="30" w:author="Autor">
        <w:r w:rsidRPr="00A91910">
          <w:rPr>
            <w:rFonts w:ascii="Times New Roman" w:hAnsi="Times New Roman"/>
            <w:lang w:eastAsia="sk-SK"/>
          </w:rPr>
          <w:delText>mimorozpočtový</w:delText>
        </w:r>
      </w:del>
      <w:ins w:id="31" w:author="Autor">
        <w:r w:rsidR="00BB3ED5">
          <w:rPr>
            <w:rFonts w:ascii="Times New Roman" w:hAnsi="Times New Roman"/>
            <w:lang w:eastAsia="sk-SK"/>
          </w:rPr>
          <w:t>osobitný</w:t>
        </w:r>
      </w:ins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piatich dní od pripísania týchto prostriedkov na </w:t>
      </w:r>
      <w:del w:id="32" w:author="Autor">
        <w:r w:rsidRPr="00A91910">
          <w:rPr>
            <w:rFonts w:ascii="Times New Roman" w:hAnsi="Times New Roman"/>
            <w:lang w:eastAsia="sk-SK"/>
          </w:rPr>
          <w:delText>mimorozpočtový</w:delText>
        </w:r>
      </w:del>
      <w:ins w:id="33" w:author="Autor">
        <w:r w:rsidR="00BB3ED5">
          <w:rPr>
            <w:rFonts w:ascii="Times New Roman" w:hAnsi="Times New Roman"/>
            <w:lang w:eastAsia="sk-SK"/>
          </w:rPr>
          <w:t>osobitný</w:t>
        </w:r>
      </w:ins>
      <w:r w:rsidR="00BB3ED5" w:rsidRPr="003B1B29">
        <w:rPr>
          <w:rFonts w:ascii="Times New Roman" w:hAnsi="Times New Roman"/>
          <w:lang w:eastAsia="sk-SK"/>
        </w:rPr>
        <w:t xml:space="preserve"> </w:t>
      </w:r>
      <w:r w:rsidRPr="003B1B29">
        <w:rPr>
          <w:rFonts w:ascii="Times New Roman" w:hAnsi="Times New Roman"/>
          <w:lang w:eastAsia="sk-SK"/>
        </w:rPr>
        <w:t>účet. Zriaďovateľ následne prevedie prostriedky NFP na Prijímateľom určený účet (ďalej len „účet Prijímateľa“), z ktorého Prijímateľ realizuje úhradu Schválených oprávnených výdavkov,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</w:t>
      </w:r>
      <w:del w:id="34" w:author="Autor">
        <w:r w:rsidRPr="00A91910">
          <w:rPr>
            <w:rFonts w:ascii="Times New Roman" w:hAnsi="Times New Roman"/>
            <w:lang w:eastAsia="sk-SK"/>
          </w:rPr>
          <w:delText>mimorozpočtového</w:delText>
        </w:r>
      </w:del>
      <w:ins w:id="35" w:author="Autor">
        <w:r w:rsidR="00BB3ED5">
          <w:rPr>
            <w:rFonts w:ascii="Times New Roman" w:hAnsi="Times New Roman"/>
            <w:lang w:eastAsia="sk-SK"/>
          </w:rPr>
          <w:t>osobitného</w:t>
        </w:r>
      </w:ins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účtu </w:t>
      </w:r>
      <w:ins w:id="36" w:author="Autor">
        <w:r w:rsidR="0092418C">
          <w:rPr>
            <w:rFonts w:ascii="Times New Roman" w:hAnsi="Times New Roman"/>
            <w:lang w:eastAsia="sk-SK"/>
          </w:rPr>
          <w:t xml:space="preserve">a číslo účtu Prijímateľa </w:t>
        </w:r>
      </w:ins>
      <w:r w:rsidRPr="00A91910">
        <w:rPr>
          <w:rFonts w:ascii="Times New Roman" w:hAnsi="Times New Roman"/>
          <w:lang w:eastAsia="sk-SK"/>
        </w:rPr>
        <w:t xml:space="preserve">je uvedené v Prílohe č. 2 Zmluvy o poskytnutí NFP (Predmet podpory). </w:t>
      </w:r>
      <w:del w:id="37" w:author="Autor">
        <w:r w:rsidRPr="00A91910">
          <w:rPr>
            <w:rFonts w:ascii="Times New Roman" w:hAnsi="Times New Roman"/>
            <w:lang w:eastAsia="sk-SK"/>
          </w:rPr>
          <w:delText>Číslo účtu Prijímateľa je uvedené v Prílohe č. 2 Zmluvy o poskytnutí NFP (Predmet podpory). V prípade, ak</w:delText>
        </w:r>
      </w:del>
      <w:ins w:id="38" w:author="Autor">
        <w:r w:rsidR="0092418C">
          <w:rPr>
            <w:rFonts w:ascii="Times New Roman" w:hAnsi="Times New Roman"/>
            <w:lang w:eastAsia="sk-SK"/>
          </w:rPr>
          <w:t>A</w:t>
        </w:r>
        <w:r w:rsidRPr="00A91910">
          <w:rPr>
            <w:rFonts w:ascii="Times New Roman" w:hAnsi="Times New Roman"/>
            <w:lang w:eastAsia="sk-SK"/>
          </w:rPr>
          <w:t>k</w:t>
        </w:r>
      </w:ins>
      <w:r w:rsidRPr="00A91910">
        <w:rPr>
          <w:rFonts w:ascii="Times New Roman" w:hAnsi="Times New Roman"/>
          <w:lang w:eastAsia="sk-SK"/>
        </w:rPr>
        <w:t xml:space="preserve"> zriaďovateľ neprevedie NFP na rozpočtový výdavkový účet Prijímateľa, a výdavky potrebné na financovanie určených účelov sú zabezpečené v rozpočte Prijímateľa, zriaďovateľ dá pokyn Prijímateľovi na preklasifikovanie výdavkov (realizované úhrady oprávnených výdavkov z iných účtov otvorených </w:t>
      </w:r>
      <w:del w:id="39" w:author="Autor">
        <w:r w:rsidRPr="00A91910">
          <w:rPr>
            <w:rFonts w:ascii="Times New Roman" w:hAnsi="Times New Roman"/>
            <w:lang w:eastAsia="sk-SK"/>
          </w:rPr>
          <w:delText>prijímateľom</w:delText>
        </w:r>
      </w:del>
      <w:ins w:id="40" w:author="Autor">
        <w:r w:rsidR="000D72C6">
          <w:rPr>
            <w:rFonts w:ascii="Times New Roman" w:hAnsi="Times New Roman"/>
            <w:lang w:eastAsia="sk-SK"/>
          </w:rPr>
          <w:t>P</w:t>
        </w:r>
        <w:r w:rsidRPr="00A91910">
          <w:rPr>
            <w:rFonts w:ascii="Times New Roman" w:hAnsi="Times New Roman"/>
            <w:lang w:eastAsia="sk-SK"/>
          </w:rPr>
          <w:t>rijímateľom</w:t>
        </w:r>
      </w:ins>
      <w:r w:rsidRPr="00A91910">
        <w:rPr>
          <w:rFonts w:ascii="Times New Roman" w:hAnsi="Times New Roman"/>
          <w:lang w:eastAsia="sk-SK"/>
        </w:rPr>
        <w:t>) v rámci svojho výkazníctva na výdavky na realizáciu prostriedkov NFP.</w:t>
      </w:r>
    </w:p>
    <w:p w14:paraId="2A20A368" w14:textId="183E0DD4" w:rsidR="00A91910" w:rsidRPr="00A91910" w:rsidRDefault="00A91910" w:rsidP="004273A3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  <w:pPrChange w:id="41" w:author="Autor">
          <w:pPr>
            <w:pStyle w:val="ListParagraph"/>
            <w:keepNext/>
            <w:numPr>
              <w:numId w:val="57"/>
            </w:numPr>
            <w:spacing w:after="120" w:line="276" w:lineRule="auto"/>
            <w:ind w:hanging="360"/>
            <w:jc w:val="both"/>
            <w:outlineLvl w:val="1"/>
          </w:pPr>
        </w:pPrChange>
      </w:pPr>
      <w:r w:rsidRPr="00A91910">
        <w:rPr>
          <w:b/>
          <w:bCs/>
          <w:sz w:val="22"/>
          <w:szCs w:val="22"/>
        </w:rPr>
        <w:lastRenderedPageBreak/>
        <w:t xml:space="preserve">Účty príspevkovej organizácie </w:t>
      </w:r>
      <w:del w:id="42" w:author="Autor">
        <w:r w:rsidRPr="00A91910">
          <w:rPr>
            <w:b/>
            <w:bCs/>
            <w:sz w:val="22"/>
            <w:szCs w:val="22"/>
          </w:rPr>
          <w:delText>VÚC, resp.</w:delText>
        </w:r>
      </w:del>
      <w:ins w:id="43" w:author="Autor">
        <w:r w:rsidR="00B60300">
          <w:rPr>
            <w:b/>
            <w:bCs/>
            <w:sz w:val="22"/>
            <w:szCs w:val="22"/>
          </w:rPr>
          <w:t>v zriaďovacej pôsobnosti</w:t>
        </w:r>
        <w:r w:rsidR="00B60300" w:rsidRPr="00A91910">
          <w:rPr>
            <w:b/>
            <w:bCs/>
            <w:sz w:val="22"/>
            <w:szCs w:val="22"/>
          </w:rPr>
          <w:t xml:space="preserve"> </w:t>
        </w:r>
        <w:r w:rsidR="00B60300">
          <w:rPr>
            <w:b/>
            <w:bCs/>
            <w:sz w:val="22"/>
            <w:szCs w:val="22"/>
          </w:rPr>
          <w:t xml:space="preserve"> </w:t>
        </w:r>
        <w:r w:rsidRPr="00A91910">
          <w:rPr>
            <w:b/>
            <w:bCs/>
            <w:sz w:val="22"/>
            <w:szCs w:val="22"/>
          </w:rPr>
          <w:t>VÚC</w:t>
        </w:r>
        <w:r w:rsidR="00B60300">
          <w:rPr>
            <w:b/>
            <w:bCs/>
            <w:sz w:val="22"/>
            <w:szCs w:val="22"/>
          </w:rPr>
          <w:t xml:space="preserve"> a</w:t>
        </w:r>
      </w:ins>
      <w:r w:rsidRPr="00A91910">
        <w:rPr>
          <w:b/>
          <w:bCs/>
          <w:sz w:val="22"/>
          <w:szCs w:val="22"/>
        </w:rPr>
        <w:t xml:space="preserve"> obce</w:t>
      </w:r>
    </w:p>
    <w:p w14:paraId="4129A75F" w14:textId="1FA54F04" w:rsidR="00A91910" w:rsidRPr="00A91910" w:rsidRDefault="00A91910" w:rsidP="004273A3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b/>
          <w:bCs/>
          <w:sz w:val="22"/>
          <w:szCs w:val="22"/>
        </w:rPr>
        <w:pPrChange w:id="44" w:author="Autor">
          <w:pPr>
            <w:pStyle w:val="ListParagraph"/>
            <w:keepNext/>
            <w:numPr>
              <w:ilvl w:val="1"/>
              <w:numId w:val="57"/>
            </w:numPr>
            <w:spacing w:after="120" w:line="276" w:lineRule="auto"/>
            <w:ind w:left="1440" w:hanging="360"/>
            <w:jc w:val="both"/>
            <w:outlineLvl w:val="1"/>
          </w:pPr>
        </w:pPrChange>
      </w:pPr>
      <w:r w:rsidRPr="00A91910">
        <w:rPr>
          <w:b/>
          <w:bCs/>
          <w:sz w:val="22"/>
          <w:szCs w:val="22"/>
        </w:rPr>
        <w:t xml:space="preserve">ak príspevková organizácia </w:t>
      </w:r>
      <w:del w:id="45" w:author="Autor">
        <w:r w:rsidRPr="00A91910">
          <w:rPr>
            <w:b/>
            <w:bCs/>
            <w:sz w:val="22"/>
            <w:szCs w:val="22"/>
          </w:rPr>
          <w:delText>nepožaduje</w:delText>
        </w:r>
      </w:del>
      <w:ins w:id="46" w:author="Autor">
        <w:r w:rsidRPr="00A91910">
          <w:rPr>
            <w:b/>
            <w:bCs/>
            <w:sz w:val="22"/>
            <w:szCs w:val="22"/>
          </w:rPr>
          <w:t>ne</w:t>
        </w:r>
        <w:r w:rsidR="0092418C">
          <w:rPr>
            <w:b/>
            <w:bCs/>
            <w:sz w:val="22"/>
            <w:szCs w:val="22"/>
          </w:rPr>
          <w:t>žiada</w:t>
        </w:r>
      </w:ins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7606B223" w14:textId="77777777" w:rsidR="00A91910" w:rsidRPr="00A91910" w:rsidRDefault="00A91910" w:rsidP="006C5443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 vedený v EUR.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rozpočtu. Číslo účtu Prijímateľa je uvedené v Prílohe č.</w:t>
      </w:r>
      <w:r w:rsidRPr="00A91910">
        <w:rPr>
          <w:rFonts w:ascii="Times New Roman" w:hAnsi="Times New Roman"/>
          <w:lang w:eastAsia="sk-SK"/>
        </w:rPr>
        <w:t xml:space="preserve"> 2 Zmluvy o poskytnutí NFP (Predmet podpory).</w:t>
      </w:r>
    </w:p>
    <w:p w14:paraId="79ECE59E" w14:textId="23D50D7E" w:rsidR="00A91910" w:rsidRPr="00A91910" w:rsidRDefault="00A91910" w:rsidP="004273A3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sz w:val="22"/>
          <w:szCs w:val="22"/>
        </w:rPr>
        <w:pPrChange w:id="47" w:author="Autor">
          <w:pPr>
            <w:pStyle w:val="ListParagraph"/>
            <w:keepNext/>
            <w:numPr>
              <w:ilvl w:val="1"/>
              <w:numId w:val="57"/>
            </w:numPr>
            <w:spacing w:after="120" w:line="276" w:lineRule="auto"/>
            <w:ind w:left="1440" w:hanging="360"/>
            <w:jc w:val="both"/>
            <w:outlineLvl w:val="1"/>
          </w:pPr>
        </w:pPrChange>
      </w:pPr>
      <w:r w:rsidRPr="00A91910">
        <w:rPr>
          <w:b/>
          <w:bCs/>
          <w:sz w:val="22"/>
          <w:szCs w:val="22"/>
        </w:rPr>
        <w:t xml:space="preserve">ak príspevková organizácia </w:t>
      </w:r>
      <w:del w:id="48" w:author="Autor">
        <w:r w:rsidRPr="00A91910">
          <w:rPr>
            <w:b/>
            <w:bCs/>
            <w:sz w:val="22"/>
            <w:szCs w:val="22"/>
          </w:rPr>
          <w:delText>požaduje</w:delText>
        </w:r>
      </w:del>
      <w:ins w:id="49" w:author="Autor">
        <w:r w:rsidR="0092418C">
          <w:rPr>
            <w:b/>
            <w:bCs/>
            <w:sz w:val="22"/>
            <w:szCs w:val="22"/>
          </w:rPr>
          <w:t>žiada</w:t>
        </w:r>
      </w:ins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1031D6D0" w14:textId="5F66DFF3" w:rsidR="00A91910" w:rsidRDefault="00A91910" w:rsidP="00D72FF2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>Poskytovateľ zabezpečí poskytnutie NFP Prijímateľovi bezhotovostne na ním určený účet (ďalej len „</w:t>
      </w:r>
      <w:del w:id="50" w:author="Autor">
        <w:r w:rsidRPr="00A91910">
          <w:rPr>
            <w:rFonts w:ascii="Times New Roman" w:hAnsi="Times New Roman"/>
            <w:lang w:eastAsia="sk-SK"/>
          </w:rPr>
          <w:delText xml:space="preserve"> </w:delText>
        </w:r>
      </w:del>
      <w:r w:rsidRPr="00A91910">
        <w:rPr>
          <w:rFonts w:ascii="Times New Roman" w:hAnsi="Times New Roman"/>
          <w:lang w:eastAsia="sk-SK"/>
        </w:rPr>
        <w:t xml:space="preserve">účet Prijímateľa“),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</w:t>
      </w:r>
      <w:del w:id="51" w:author="Autor">
        <w:r w:rsidRPr="00A91910">
          <w:rPr>
            <w:rFonts w:ascii="Times New Roman" w:hAnsi="Times New Roman"/>
            <w:lang w:eastAsia="sk-SK"/>
          </w:rPr>
          <w:delText>piatich</w:delText>
        </w:r>
      </w:del>
      <w:ins w:id="52" w:author="Autor">
        <w:r w:rsidR="00324D28">
          <w:rPr>
            <w:rFonts w:ascii="Times New Roman" w:hAnsi="Times New Roman"/>
            <w:lang w:eastAsia="sk-SK"/>
          </w:rPr>
          <w:t>5</w:t>
        </w:r>
      </w:ins>
      <w:r w:rsidR="00324D28">
        <w:rPr>
          <w:rFonts w:ascii="Times New Roman" w:hAnsi="Times New Roman"/>
          <w:lang w:eastAsia="sk-SK"/>
        </w:rPr>
        <w:t xml:space="preserve"> </w:t>
      </w:r>
      <w:r w:rsidRPr="003B1B29">
        <w:rPr>
          <w:rFonts w:ascii="Times New Roman" w:hAnsi="Times New Roman"/>
          <w:lang w:eastAsia="sk-SK"/>
        </w:rPr>
        <w:t>dní od pripísania týchto prostriedkov. Zriaďovateľ následne prevedie prostriedky NFP na Prijímateľom určený účet, z ktorého Prijímateľ realizuje úhradu Schválených oprávnených výdavkov</w:t>
      </w:r>
      <w:r w:rsidRPr="00A91910">
        <w:rPr>
          <w:rFonts w:ascii="Times New Roman" w:hAnsi="Times New Roman"/>
          <w:lang w:eastAsia="sk-SK"/>
        </w:rPr>
        <w:t>, a to prostredníctvom svojho rozpočtu. Číslo účtu</w:t>
      </w:r>
      <w:del w:id="53" w:author="Autor">
        <w:r w:rsidRPr="00A91910">
          <w:rPr>
            <w:rFonts w:ascii="Times New Roman" w:hAnsi="Times New Roman"/>
            <w:lang w:eastAsia="sk-SK"/>
          </w:rPr>
          <w:delText xml:space="preserve"> </w:delText>
        </w:r>
      </w:del>
      <w:r w:rsidRPr="00A91910">
        <w:rPr>
          <w:rFonts w:ascii="Times New Roman" w:hAnsi="Times New Roman"/>
          <w:lang w:eastAsia="sk-SK"/>
        </w:rPr>
        <w:t xml:space="preserve"> Prijímateľa je uvedené v Prílohe č. 2 Zmluvy o poskytnutí NFP (Predmet podpory). </w:t>
      </w:r>
    </w:p>
    <w:p w14:paraId="08AA47CB" w14:textId="77777777" w:rsidR="00A91910" w:rsidRPr="00A91910" w:rsidRDefault="00A91910" w:rsidP="00D72FF2">
      <w:pPr>
        <w:pStyle w:val="ListParagraph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del w:id="54" w:author="Autor"/>
          <w:b/>
          <w:bCs/>
          <w:sz w:val="22"/>
          <w:szCs w:val="22"/>
        </w:rPr>
      </w:pPr>
      <w:del w:id="55" w:author="Autor">
        <w:r w:rsidRPr="00A91910">
          <w:rPr>
            <w:b/>
            <w:bCs/>
            <w:sz w:val="22"/>
            <w:szCs w:val="22"/>
          </w:rPr>
          <w:delText>Účty subjektov zo súkromného sektora vrátane mimovládnych organizácií</w:delText>
        </w:r>
      </w:del>
    </w:p>
    <w:p w14:paraId="0790FA69" w14:textId="77777777" w:rsidR="003726AF" w:rsidRPr="00D72FF2" w:rsidRDefault="00A91910" w:rsidP="00D72FF2">
      <w:pPr>
        <w:spacing w:before="240" w:after="120"/>
        <w:ind w:left="708"/>
        <w:jc w:val="both"/>
        <w:rPr>
          <w:del w:id="56" w:author="Autor"/>
          <w:rFonts w:ascii="Times New Roman" w:hAnsi="Times New Roman"/>
          <w:lang w:eastAsia="sk-SK"/>
        </w:rPr>
      </w:pPr>
      <w:del w:id="57" w:author="Autor">
        <w:r w:rsidRPr="00A91910">
          <w:rPr>
            <w:rFonts w:ascii="Times New Roman" w:hAnsi="Times New Roman"/>
            <w:lang w:eastAsia="sk-SK"/>
          </w:rPr>
          <w:delText>Poskytovateľ zabezpečí poskytnutie NFP Prijímateľovi bezhotovostne na Prijímateľom stanovený účet vedený v EUR (ďalej len „účet Prijímateľa“). Číslo účtu Prijímateľa  je uvedené v Prílohe č. 2 Zmluvy o po</w:delText>
        </w:r>
        <w:r w:rsidR="00D72FF2">
          <w:rPr>
            <w:rFonts w:ascii="Times New Roman" w:hAnsi="Times New Roman"/>
            <w:lang w:eastAsia="sk-SK"/>
          </w:rPr>
          <w:delText>skytnutí NFP (Predmet podpory).</w:delText>
        </w:r>
      </w:del>
    </w:p>
    <w:p w14:paraId="630A9924" w14:textId="77777777" w:rsidR="00A91910" w:rsidRPr="003B1B29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16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ÚČtY PrijímateľA – SPOLOČNÉ USTANOVENIA</w:t>
      </w:r>
    </w:p>
    <w:p w14:paraId="28A1E108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 xml:space="preserve">Prijímateľ je povinný udržiavať účet Prijímateľa otvorený a nesmie ho zrušiť až do </w:t>
      </w:r>
      <w:r w:rsidR="00D53C79" w:rsidRPr="003B1B29">
        <w:rPr>
          <w:rFonts w:ascii="Times New Roman" w:hAnsi="Times New Roman"/>
          <w:bCs/>
        </w:rPr>
        <w:t>finančného ukončenia Projektu</w:t>
      </w:r>
      <w:r w:rsidRPr="003B1B29">
        <w:rPr>
          <w:rFonts w:ascii="Times New Roman" w:hAnsi="Times New Roman"/>
          <w:bCs/>
        </w:rPr>
        <w:t>. V prípade otvorenia účtu pre príjem NFP v komerčnej banke v zahraničí, Prijímateľ zodpovedá za úhradu všetkých nákladov spojených s realizáciou platieb na a z tohto účtu.</w:t>
      </w:r>
    </w:p>
    <w:p w14:paraId="6542B969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 xml:space="preserve">Ak má Prijímateľ poskytnutý úver na financovanie Projektu, zmena účtu Prijímateľa je možná až po </w:t>
      </w:r>
      <w:r w:rsidRPr="003B1B29">
        <w:rPr>
          <w:rFonts w:ascii="Times New Roman" w:hAnsi="Times New Roman"/>
          <w:bCs/>
        </w:rPr>
        <w:t>písomnom</w:t>
      </w:r>
      <w:r w:rsidRPr="003B1B29">
        <w:rPr>
          <w:rFonts w:ascii="Times New Roman" w:hAnsi="Times New Roman"/>
        </w:rPr>
        <w:t xml:space="preserve"> súhlase Financujúcej banky. Písomný súhlas Financujúcej banky podľa predchádzajúcej vety musí Prijímateľ doručiť Poskytovateľovi</w:t>
      </w:r>
      <w:r w:rsidR="00B77BD4" w:rsidRPr="003B1B29">
        <w:rPr>
          <w:rFonts w:ascii="Times New Roman" w:hAnsi="Times New Roman"/>
        </w:rPr>
        <w:t xml:space="preserve"> do dňa vykonania zmeny účtu Prijímateľa</w:t>
      </w:r>
      <w:r w:rsidRPr="003B1B29">
        <w:rPr>
          <w:rFonts w:ascii="Times New Roman" w:hAnsi="Times New Roman"/>
        </w:rPr>
        <w:t xml:space="preserve">. </w:t>
      </w:r>
    </w:p>
    <w:p w14:paraId="4BCFD240" w14:textId="77777777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>V </w:t>
      </w:r>
      <w:r w:rsidRPr="003B1B29">
        <w:rPr>
          <w:rFonts w:ascii="Times New Roman" w:hAnsi="Times New Roman"/>
          <w:bCs/>
        </w:rPr>
        <w:t>prípade</w:t>
      </w:r>
      <w:r w:rsidRPr="003B1B29">
        <w:rPr>
          <w:rFonts w:ascii="Times New Roman" w:hAnsi="Times New Roman"/>
        </w:rPr>
        <w:t xml:space="preserve"> využitia systému refundácie môže Prijímateľ realizovať úhrady Schválených oprávnených výdavkov aj z iných účtov otvorených Prijímateľom pri dodržaní podmienok existencie účtu Prijímateľa určeného</w:t>
      </w:r>
      <w:r w:rsidRPr="003726AF">
        <w:rPr>
          <w:rFonts w:ascii="Times New Roman" w:hAnsi="Times New Roman"/>
        </w:rPr>
        <w:t xml:space="preserve"> na príjem NFP. Prijímateľ je povinný bezodkladne oznámiť Poskytovateľovi identifikáciu týchto účtov.</w:t>
      </w:r>
    </w:p>
    <w:p w14:paraId="7EC1CAAC" w14:textId="77777777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V </w:t>
      </w:r>
      <w:r w:rsidRPr="003B1B29">
        <w:rPr>
          <w:rFonts w:ascii="Times New Roman" w:hAnsi="Times New Roman"/>
          <w:bCs/>
        </w:rPr>
        <w:t>prípade poskytnutia NFP systémom refundácie sú úroky vzniknuté na účte Prijímateľa príjmom Prijímateľa.</w:t>
      </w:r>
    </w:p>
    <w:p w14:paraId="6B891820" w14:textId="345D0283" w:rsidR="00A91910" w:rsidRPr="003726AF" w:rsidRDefault="003726AF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A</w:t>
      </w:r>
      <w:r w:rsidR="00A91910" w:rsidRPr="003726AF">
        <w:rPr>
          <w:rFonts w:ascii="Times New Roman" w:hAnsi="Times New Roman"/>
          <w:bCs/>
        </w:rPr>
        <w:t xml:space="preserve">k je NFP poskytnutý </w:t>
      </w:r>
      <w:r w:rsidR="00A91910" w:rsidRPr="003B1B29">
        <w:rPr>
          <w:rFonts w:ascii="Times New Roman" w:hAnsi="Times New Roman"/>
          <w:bCs/>
        </w:rPr>
        <w:t>systémom predfinancovania alebo zálohovej platby</w:t>
      </w:r>
      <w:r w:rsidR="00A91910" w:rsidRPr="003726AF">
        <w:rPr>
          <w:rFonts w:ascii="Times New Roman" w:hAnsi="Times New Roman"/>
          <w:bCs/>
        </w:rPr>
        <w:t xml:space="preserve"> </w:t>
      </w:r>
      <w:del w:id="58" w:author="Autor">
        <w:r w:rsidR="00A91910" w:rsidRPr="003726AF">
          <w:rPr>
            <w:rFonts w:ascii="Times New Roman" w:hAnsi="Times New Roman"/>
            <w:bCs/>
          </w:rPr>
          <w:delText xml:space="preserve"> </w:delText>
        </w:r>
      </w:del>
      <w:r w:rsidR="00A91910" w:rsidRPr="003726AF">
        <w:rPr>
          <w:rFonts w:ascii="Times New Roman" w:hAnsi="Times New Roman"/>
          <w:bCs/>
        </w:rPr>
        <w:t xml:space="preserve">a takto poskytnuté prostriedky sú úročené, Prijímateľ je povinný otvoriť si ako účet </w:t>
      </w:r>
      <w:r w:rsidR="00A91910" w:rsidRPr="003B1B29">
        <w:rPr>
          <w:rFonts w:ascii="Times New Roman" w:hAnsi="Times New Roman"/>
          <w:bCs/>
        </w:rPr>
        <w:t>Prijímateľa osobitný účet na Projekt</w:t>
      </w:r>
      <w:del w:id="59" w:author="Autor">
        <w:r w:rsidR="00A91910" w:rsidRPr="003726AF">
          <w:rPr>
            <w:rFonts w:ascii="Times New Roman" w:hAnsi="Times New Roman"/>
            <w:bCs/>
          </w:rPr>
          <w:delText>.</w:delText>
        </w:r>
      </w:del>
      <w:ins w:id="60" w:author="Autor">
        <w:r w:rsidR="008C19F8">
          <w:rPr>
            <w:rFonts w:ascii="Times New Roman" w:hAnsi="Times New Roman"/>
            <w:bCs/>
          </w:rPr>
          <w:t xml:space="preserve"> (ďalej len „osobitný účet na Projekt“)</w:t>
        </w:r>
        <w:r w:rsidR="00A91910" w:rsidRPr="003B1B29">
          <w:rPr>
            <w:rFonts w:ascii="Times New Roman" w:hAnsi="Times New Roman"/>
            <w:bCs/>
          </w:rPr>
          <w:t>.</w:t>
        </w:r>
      </w:ins>
      <w:r w:rsidR="00A91910" w:rsidRPr="003B1B29">
        <w:rPr>
          <w:rFonts w:ascii="Times New Roman" w:hAnsi="Times New Roman"/>
          <w:bCs/>
        </w:rPr>
        <w:t xml:space="preserve"> Prijímateľ je povinný výnosy z</w:t>
      </w:r>
      <w:r w:rsidR="008C19F8">
        <w:rPr>
          <w:rFonts w:ascii="Times New Roman" w:hAnsi="Times New Roman"/>
          <w:bCs/>
        </w:rPr>
        <w:t> </w:t>
      </w:r>
      <w:del w:id="61" w:author="Autor">
        <w:r w:rsidR="00A91910" w:rsidRPr="003726AF">
          <w:rPr>
            <w:rFonts w:ascii="Times New Roman" w:hAnsi="Times New Roman"/>
            <w:bCs/>
          </w:rPr>
          <w:delText>tohto účtu</w:delText>
        </w:r>
      </w:del>
      <w:ins w:id="62" w:author="Autor">
        <w:r w:rsidR="008C19F8">
          <w:rPr>
            <w:rFonts w:ascii="Times New Roman" w:hAnsi="Times New Roman"/>
            <w:bCs/>
          </w:rPr>
          <w:t>prostriedkov na tomto osobitnom účte na Projekt</w:t>
        </w:r>
      </w:ins>
      <w:r w:rsidR="008C19F8">
        <w:rPr>
          <w:rFonts w:ascii="Times New Roman" w:hAnsi="Times New Roman"/>
          <w:bCs/>
        </w:rPr>
        <w:t xml:space="preserve"> </w:t>
      </w:r>
      <w:r w:rsidR="00A91910" w:rsidRPr="003B1B29">
        <w:rPr>
          <w:rFonts w:ascii="Times New Roman" w:hAnsi="Times New Roman"/>
          <w:bCs/>
        </w:rPr>
        <w:t>vysporiadať</w:t>
      </w:r>
      <w:r w:rsidR="00A91910" w:rsidRPr="003726AF">
        <w:rPr>
          <w:rFonts w:ascii="Times New Roman" w:hAnsi="Times New Roman"/>
          <w:bCs/>
        </w:rPr>
        <w:t xml:space="preserve"> podľa článku 10 týchto VZP. </w:t>
      </w:r>
    </w:p>
    <w:p w14:paraId="056F7658" w14:textId="0C8D1B92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lastRenderedPageBreak/>
        <w:t>V prípade otvorenia osobitného účtu</w:t>
      </w:r>
      <w:ins w:id="63" w:author="Autor">
        <w:r w:rsidRPr="003726AF">
          <w:rPr>
            <w:rFonts w:ascii="Times New Roman" w:hAnsi="Times New Roman"/>
            <w:bCs/>
          </w:rPr>
          <w:t xml:space="preserve"> </w:t>
        </w:r>
        <w:r w:rsidR="00CA5519">
          <w:rPr>
            <w:rFonts w:ascii="Times New Roman" w:hAnsi="Times New Roman"/>
            <w:bCs/>
          </w:rPr>
          <w:t>na Projekt</w:t>
        </w:r>
      </w:ins>
      <w:r w:rsidR="00CA5519">
        <w:rPr>
          <w:rFonts w:ascii="Times New Roman" w:hAnsi="Times New Roman"/>
          <w:bCs/>
        </w:rPr>
        <w:t xml:space="preserve"> </w:t>
      </w:r>
      <w:r w:rsidRPr="003726AF">
        <w:rPr>
          <w:rFonts w:ascii="Times New Roman" w:hAnsi="Times New Roman"/>
          <w:bCs/>
        </w:rPr>
        <w:t xml:space="preserve">podľa predchádzajúceho odseku a poskytovania NFP </w:t>
      </w:r>
      <w:r w:rsidRPr="003B1B29">
        <w:rPr>
          <w:rFonts w:ascii="Times New Roman" w:hAnsi="Times New Roman"/>
          <w:bCs/>
        </w:rPr>
        <w:t>systémom predfinancovania alebo zálohovej platby, vlastné zdroje Prijímateľa na Realizáciu aktivít Projektu môžu prechádzať cez tento osobitný účet</w:t>
      </w:r>
      <w:ins w:id="64" w:author="Autor">
        <w:r w:rsidR="00CA5519">
          <w:rPr>
            <w:rFonts w:ascii="Times New Roman" w:hAnsi="Times New Roman"/>
            <w:bCs/>
          </w:rPr>
          <w:t xml:space="preserve"> na Projekt</w:t>
        </w:r>
      </w:ins>
      <w:r w:rsidRPr="003B1B29">
        <w:rPr>
          <w:rFonts w:ascii="Times New Roman" w:hAnsi="Times New Roman"/>
          <w:bCs/>
        </w:rPr>
        <w:t>.</w:t>
      </w:r>
      <w:r w:rsidRPr="003726AF">
        <w:rPr>
          <w:rFonts w:ascii="Times New Roman" w:hAnsi="Times New Roman"/>
          <w:bCs/>
        </w:rPr>
        <w:t xml:space="preserve"> V takomto prípade je Prijímateľ povinný najneskôr pred vykonaním </w:t>
      </w:r>
      <w:del w:id="65" w:author="Autor">
        <w:r w:rsidRPr="003726AF">
          <w:rPr>
            <w:rFonts w:ascii="Times New Roman" w:hAnsi="Times New Roman"/>
            <w:bCs/>
          </w:rPr>
          <w:delText>platby dodávateľovi Projektu</w:delText>
        </w:r>
      </w:del>
      <w:ins w:id="66" w:author="Autor">
        <w:r w:rsidR="00BB3ED5">
          <w:rPr>
            <w:rFonts w:ascii="Times New Roman" w:hAnsi="Times New Roman"/>
            <w:bCs/>
          </w:rPr>
          <w:t>úhrady záväzku</w:t>
        </w:r>
      </w:ins>
      <w:r w:rsidRPr="003726AF">
        <w:rPr>
          <w:rFonts w:ascii="Times New Roman" w:hAnsi="Times New Roman"/>
          <w:bCs/>
        </w:rPr>
        <w:t xml:space="preserve"> vložiť vlastné zdroje Prijímateľa na tento osobitný účet </w:t>
      </w:r>
      <w:ins w:id="67" w:author="Autor">
        <w:r w:rsidR="00CA5519">
          <w:rPr>
            <w:rFonts w:ascii="Times New Roman" w:hAnsi="Times New Roman"/>
            <w:bCs/>
          </w:rPr>
          <w:t xml:space="preserve">na Projekt </w:t>
        </w:r>
      </w:ins>
      <w:r w:rsidRPr="003726AF">
        <w:rPr>
          <w:rFonts w:ascii="Times New Roman" w:hAnsi="Times New Roman"/>
          <w:bCs/>
        </w:rPr>
        <w:t>a </w:t>
      </w:r>
      <w:del w:id="68" w:author="Autor">
        <w:r w:rsidRPr="003726AF">
          <w:rPr>
            <w:rFonts w:ascii="Times New Roman" w:hAnsi="Times New Roman"/>
            <w:bCs/>
          </w:rPr>
          <w:delText>bezodkladne</w:delText>
        </w:r>
      </w:del>
      <w:r w:rsidRPr="003726AF">
        <w:rPr>
          <w:rFonts w:ascii="Times New Roman" w:hAnsi="Times New Roman"/>
          <w:bCs/>
        </w:rPr>
        <w:t xml:space="preserve"> predložiť Poskytovateľovi výpis z osobitného účtu</w:t>
      </w:r>
      <w:ins w:id="69" w:author="Autor">
        <w:r w:rsidRPr="003726AF">
          <w:rPr>
            <w:rFonts w:ascii="Times New Roman" w:hAnsi="Times New Roman"/>
            <w:bCs/>
          </w:rPr>
          <w:t xml:space="preserve"> </w:t>
        </w:r>
        <w:r w:rsidR="00CA5519">
          <w:rPr>
            <w:rFonts w:ascii="Times New Roman" w:hAnsi="Times New Roman"/>
            <w:bCs/>
          </w:rPr>
          <w:t>na Projekt</w:t>
        </w:r>
      </w:ins>
      <w:r w:rsidR="00CA5519">
        <w:rPr>
          <w:rFonts w:ascii="Times New Roman" w:hAnsi="Times New Roman"/>
          <w:bCs/>
        </w:rPr>
        <w:t xml:space="preserve"> </w:t>
      </w:r>
      <w:r w:rsidRPr="003726AF">
        <w:rPr>
          <w:rFonts w:ascii="Times New Roman" w:hAnsi="Times New Roman"/>
          <w:bCs/>
        </w:rPr>
        <w:t>ako potvrdenie o prevode vlastných zdrojov. V prípade, ak vlastné zdroje Prijímateľa neprechádzajú cez tento osobitný účet</w:t>
      </w:r>
      <w:ins w:id="70" w:author="Autor">
        <w:r w:rsidR="00CA5519">
          <w:rPr>
            <w:rFonts w:ascii="Times New Roman" w:hAnsi="Times New Roman"/>
            <w:bCs/>
          </w:rPr>
          <w:t xml:space="preserve"> na Projekt</w:t>
        </w:r>
      </w:ins>
      <w:r w:rsidRPr="003726AF">
        <w:rPr>
          <w:rFonts w:ascii="Times New Roman" w:hAnsi="Times New Roman"/>
          <w:bCs/>
        </w:rPr>
        <w:t>, Prijímateľ je povinný ku každému uhradenému výdavku doložiť Poskytovateľovi výpis z iného účtu otvoreného Prijímateľom o úhrade vlastných zdrojov Prijímateľa.</w:t>
      </w:r>
    </w:p>
    <w:p w14:paraId="1C675954" w14:textId="77777777" w:rsidR="00781591" w:rsidRPr="00F32560" w:rsidRDefault="00A91910" w:rsidP="00D72FF2">
      <w:pPr>
        <w:numPr>
          <w:ilvl w:val="1"/>
          <w:numId w:val="63"/>
        </w:numPr>
        <w:spacing w:before="120"/>
        <w:jc w:val="both"/>
        <w:rPr>
          <w:del w:id="71" w:author="Autor"/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 prípade využitia </w:t>
      </w:r>
      <w:r w:rsidRPr="003B1B29">
        <w:rPr>
          <w:rFonts w:ascii="Times New Roman" w:hAnsi="Times New Roman"/>
          <w:bCs/>
        </w:rPr>
        <w:t>systému zálohovej platby môže Prijímateľ realizovať špecifické typy výdavkov aj z iného účtu</w:t>
      </w:r>
      <w:r w:rsidRPr="003726AF">
        <w:rPr>
          <w:rFonts w:ascii="Times New Roman" w:hAnsi="Times New Roman"/>
          <w:bCs/>
        </w:rPr>
        <w:t xml:space="preserve"> otvoreného Prijímateľom</w:t>
      </w:r>
      <w:del w:id="72" w:author="Autor">
        <w:r w:rsidRPr="003726AF">
          <w:rPr>
            <w:rFonts w:ascii="Times New Roman" w:hAnsi="Times New Roman"/>
            <w:bCs/>
          </w:rPr>
          <w:delText xml:space="preserve">. Tieto výdavky nesmú byť hradené z osobitného účtu zriadeného na realizáciu iných programov zahraničnej pomoci (napr. projektov Finančného mechanizmu Európskeho hospodárskeho priestoru, Nórskeho finančného mechanizmu alebo iných projektov financovaných zo štrukturálnych fondov, Kohézneho fondu a Európskeho námorného a rybárskeho fondu). Prijímateľ po pripísaní zálohovej platby </w:delText>
        </w:r>
        <w:r w:rsidRPr="00F32560">
          <w:rPr>
            <w:rFonts w:ascii="Times New Roman" w:hAnsi="Times New Roman"/>
            <w:bCs/>
          </w:rPr>
          <w:delText>prevádza prostriedky NFP na úhradu špecifických výdavkov jedným z nasledovných spôsobov:</w:delText>
        </w:r>
      </w:del>
    </w:p>
    <w:p w14:paraId="43DAA237" w14:textId="77777777" w:rsidR="00A91910" w:rsidRPr="00F32560" w:rsidRDefault="00A91910" w:rsidP="00D72FF2">
      <w:pPr>
        <w:numPr>
          <w:ilvl w:val="0"/>
          <w:numId w:val="54"/>
        </w:numPr>
        <w:tabs>
          <w:tab w:val="num" w:pos="1260"/>
        </w:tabs>
        <w:autoSpaceDE w:val="0"/>
        <w:autoSpaceDN w:val="0"/>
        <w:adjustRightInd w:val="0"/>
        <w:spacing w:after="120"/>
        <w:ind w:left="1260"/>
        <w:jc w:val="both"/>
        <w:rPr>
          <w:del w:id="73" w:author="Autor"/>
          <w:rFonts w:ascii="Times New Roman" w:hAnsi="Times New Roman"/>
          <w:bCs/>
        </w:rPr>
      </w:pPr>
      <w:del w:id="74" w:author="Autor">
        <w:r w:rsidRPr="00F32560">
          <w:rPr>
            <w:rFonts w:ascii="Times New Roman" w:hAnsi="Times New Roman"/>
            <w:bCs/>
          </w:rPr>
          <w:delText>z </w:delText>
        </w:r>
        <w:r w:rsidRPr="00F32560">
          <w:rPr>
            <w:rFonts w:ascii="Times New Roman" w:hAnsi="Times New Roman"/>
            <w:lang w:eastAsia="sk-SK"/>
          </w:rPr>
          <w:delText>účtu</w:delText>
        </w:r>
        <w:r w:rsidRPr="00F32560">
          <w:rPr>
            <w:rFonts w:ascii="Times New Roman" w:hAnsi="Times New Roman"/>
            <w:bCs/>
          </w:rPr>
          <w:delText xml:space="preserve"> </w:delText>
        </w:r>
        <w:r w:rsidRPr="00F32560">
          <w:rPr>
            <w:rFonts w:ascii="Times New Roman" w:hAnsi="Times New Roman"/>
            <w:lang w:eastAsia="sk-SK"/>
          </w:rPr>
          <w:delText>Prijímateľa</w:delText>
        </w:r>
        <w:r w:rsidRPr="00F32560">
          <w:rPr>
            <w:rFonts w:ascii="Times New Roman" w:hAnsi="Times New Roman"/>
            <w:bCs/>
          </w:rPr>
          <w:delText xml:space="preserve"> prevedie alikvótny podiel špecifického výdavku na iný účet otvorený Prijímateľom a následne realizuje platbu Dodávateľovi. Prijímateľ je povinný predložiť Poskytovateľovi výpis z iného účtu otvoreného Prijímateľom potvrdzujúci úhradu výdavku Dodávateľovi a výpis z účtu Prijímateľa potvrdzujúci použitie prostriedkov z poskytnutej zálohovej platby;</w:delText>
        </w:r>
      </w:del>
    </w:p>
    <w:p w14:paraId="201BC50B" w14:textId="358DE263" w:rsidR="00781591" w:rsidRPr="00F32560" w:rsidRDefault="00A91910" w:rsidP="004273A3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  <w:pPrChange w:id="75" w:author="Autor">
          <w:pPr>
            <w:numPr>
              <w:numId w:val="54"/>
            </w:numPr>
            <w:tabs>
              <w:tab w:val="num" w:pos="1260"/>
              <w:tab w:val="num" w:pos="2580"/>
            </w:tabs>
            <w:autoSpaceDE w:val="0"/>
            <w:autoSpaceDN w:val="0"/>
            <w:adjustRightInd w:val="0"/>
            <w:spacing w:after="120"/>
            <w:ind w:left="2580" w:hanging="360"/>
            <w:jc w:val="both"/>
          </w:pPr>
        </w:pPrChange>
      </w:pPr>
      <w:del w:id="76" w:author="Autor">
        <w:r w:rsidRPr="00F32560">
          <w:rPr>
            <w:rFonts w:ascii="Times New Roman" w:hAnsi="Times New Roman"/>
            <w:lang w:eastAsia="sk-SK"/>
          </w:rPr>
          <w:delText>minimálne</w:delText>
        </w:r>
        <w:r w:rsidRPr="00F32560">
          <w:rPr>
            <w:rFonts w:ascii="Times New Roman" w:hAnsi="Times New Roman"/>
            <w:bCs/>
          </w:rPr>
          <w:delText xml:space="preserve"> raz mesačne prevedie Prijímateľ prostriedky z osobitného účtu na iný účet otvorený Prijímateľom, z ktorého priebežne realizuje úhrady špecifických výdavkov. Prijímateľ prevedie sumu vo výške Schválených oprávnených výdavkov vzniknutých počas predchádzajúceho kalendárneho mesiaca najneskôr do 5 pracovných dní od ukončenia predmetného kalendárneho mesiaca.  </w:delText>
        </w:r>
      </w:del>
      <w:ins w:id="77" w:author="Autor">
        <w:r w:rsidR="00AB56D3">
          <w:rPr>
            <w:rFonts w:ascii="Times New Roman" w:hAnsi="Times New Roman"/>
            <w:bCs/>
          </w:rPr>
          <w:t xml:space="preserve"> </w:t>
        </w:r>
        <w:r w:rsidR="007E7515">
          <w:rPr>
            <w:rFonts w:ascii="Times New Roman" w:hAnsi="Times New Roman"/>
            <w:bCs/>
          </w:rPr>
          <w:t>v súlade s príslušnými ustanoveniami Systému</w:t>
        </w:r>
        <w:r w:rsidR="00AB56D3">
          <w:rPr>
            <w:rFonts w:ascii="Times New Roman" w:hAnsi="Times New Roman"/>
            <w:bCs/>
          </w:rPr>
          <w:t xml:space="preserve"> </w:t>
        </w:r>
        <w:r w:rsidR="00A7705C">
          <w:rPr>
            <w:rFonts w:ascii="Times New Roman" w:hAnsi="Times New Roman"/>
            <w:bCs/>
          </w:rPr>
          <w:t>f</w:t>
        </w:r>
        <w:r w:rsidR="00AB56D3">
          <w:rPr>
            <w:rFonts w:ascii="Times New Roman" w:hAnsi="Times New Roman"/>
            <w:bCs/>
          </w:rPr>
          <w:t>inančného riadenia.</w:t>
        </w:r>
      </w:ins>
      <w:r w:rsidRPr="003726AF">
        <w:rPr>
          <w:rFonts w:ascii="Times New Roman" w:hAnsi="Times New Roman"/>
          <w:bCs/>
        </w:rPr>
        <w:t xml:space="preserve"> </w:t>
      </w:r>
    </w:p>
    <w:p w14:paraId="6462FDE0" w14:textId="77777777" w:rsidR="00A91910" w:rsidRPr="00F32560" w:rsidRDefault="00A91910" w:rsidP="00D72FF2">
      <w:pPr>
        <w:spacing w:before="120"/>
        <w:ind w:left="540"/>
        <w:jc w:val="both"/>
        <w:rPr>
          <w:rFonts w:ascii="Times New Roman" w:hAnsi="Times New Roman"/>
          <w:bCs/>
        </w:rPr>
      </w:pPr>
      <w:r w:rsidRPr="00F32560">
        <w:rPr>
          <w:rFonts w:ascii="Times New Roman" w:hAnsi="Times New Roman"/>
          <w:bCs/>
        </w:rPr>
        <w:t>Prijímateľ je povinný oznámiť Poskytovateľovi identifikáciu iného účtu otvoreného Prijímateľom, z ktorého realizuje špecifické typy výdavkov</w:t>
      </w:r>
      <w:ins w:id="78" w:author="Autor">
        <w:r w:rsidR="002F6EB8">
          <w:rPr>
            <w:rFonts w:ascii="Times New Roman" w:hAnsi="Times New Roman"/>
            <w:bCs/>
          </w:rPr>
          <w:t>.</w:t>
        </w:r>
      </w:ins>
      <w:r w:rsidRPr="00F32560">
        <w:rPr>
          <w:rFonts w:ascii="Times New Roman" w:hAnsi="Times New Roman"/>
          <w:bCs/>
        </w:rPr>
        <w:t xml:space="preserve"> Zoznam špecifických typov výdavkov uvedie Poskytovateľ v Príručke pre žiadateľa o NFP, resp. Príručke pre Prijímateľa.</w:t>
      </w:r>
    </w:p>
    <w:p w14:paraId="44B27422" w14:textId="1F32B19B" w:rsidR="00A91910" w:rsidRPr="00F3256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>Oprávnený výdavok za podmienok definovaných v predchádzajúcom odseku vzniká</w:t>
      </w:r>
      <w:r w:rsidRPr="004273A3">
        <w:rPr>
          <w:rFonts w:ascii="Times New Roman" w:hAnsi="Times New Roman"/>
          <w:b/>
          <w:rPrChange w:id="79" w:author="Autor">
            <w:rPr>
              <w:rFonts w:ascii="Times New Roman" w:hAnsi="Times New Roman"/>
            </w:rPr>
          </w:rPrChange>
        </w:rPr>
        <w:t xml:space="preserve"> </w:t>
      </w:r>
      <w:r w:rsidRPr="003B1B29">
        <w:rPr>
          <w:rFonts w:ascii="Times New Roman" w:hAnsi="Times New Roman"/>
          <w:bCs/>
        </w:rPr>
        <w:t>prevodom príslušnej časti NFP z účtu Prijímateľa na iný účet otvorený Prijímateľom, definovaný v predchádzajúcom odseku a </w:t>
      </w:r>
      <w:del w:id="80" w:author="Autor">
        <w:r w:rsidRPr="00F32560">
          <w:rPr>
            <w:rFonts w:ascii="Times New Roman" w:hAnsi="Times New Roman"/>
            <w:bCs/>
          </w:rPr>
          <w:delText>prevodom týchto prostriedkov Dodávateľovi</w:delText>
        </w:r>
      </w:del>
      <w:ins w:id="81" w:author="Autor">
        <w:r w:rsidR="00E2343C">
          <w:rPr>
            <w:rFonts w:ascii="Times New Roman" w:hAnsi="Times New Roman"/>
            <w:bCs/>
          </w:rPr>
          <w:t>úhradou záväzku</w:t>
        </w:r>
      </w:ins>
      <w:r w:rsidR="00781591" w:rsidRPr="00F32560">
        <w:rPr>
          <w:rFonts w:ascii="Times New Roman" w:hAnsi="Times New Roman"/>
          <w:bCs/>
        </w:rPr>
        <w:t xml:space="preserve"> alebo úhradou špecifického typu výdavku.</w:t>
      </w:r>
    </w:p>
    <w:p w14:paraId="0D1E1C90" w14:textId="77777777" w:rsidR="00A9191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Ak sa Projekt realizuje prostredníctvom subjektu v zriaďovateľskej pôsobnosti Prijímateľa, úhrada Schválených oprávnených výdavkov môže byť realizovaná aj z účtov tohto subjektu pri dodržaní podmienky existencie účtu Prijímateľa určeného na príjem NFP. Zároveň subjekt v zriaďovateľskej pôsobnosti Prijímateľa je povinný realizovať Schválené oprávnené výdavky prostredníctvom rozpočtu. Prijímateľ je povinný bezodkladne oznámiť Poskytovateľovi identifikáciu účtov, z ktorých realizuje úhradu Schválených oprávnených výdavkov za podmienky dodržania pravidiel vzťahujúcich sa na špecifické výdavky a úroky. </w:t>
      </w:r>
    </w:p>
    <w:p w14:paraId="573A7C7B" w14:textId="77777777" w:rsidR="00A91910" w:rsidRPr="003B1B29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lastRenderedPageBreak/>
        <w:t>Článok 17a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PLATBY SYSTÉMOM PREDFINANCOVANIA</w:t>
      </w:r>
    </w:p>
    <w:p w14:paraId="79C64F0D" w14:textId="76D43F47" w:rsidR="00A91910" w:rsidRPr="00A91910" w:rsidRDefault="00A91910" w:rsidP="004273A3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  <w:pPrChange w:id="82" w:author="Autor">
          <w:pPr>
            <w:pStyle w:val="ListParagraph"/>
            <w:numPr>
              <w:numId w:val="58"/>
            </w:numPr>
            <w:spacing w:after="120" w:line="276" w:lineRule="auto"/>
            <w:ind w:hanging="360"/>
            <w:jc w:val="both"/>
          </w:pPr>
        </w:pPrChange>
      </w:pPr>
      <w:r w:rsidRPr="003B1B29">
        <w:rPr>
          <w:sz w:val="22"/>
          <w:szCs w:val="22"/>
        </w:rPr>
        <w:t xml:space="preserve">Systémom predfinancovania sa NFP, resp. jeho časť (ďalej aj „platba“) poskytuje na Oprávnené výdavky Projektu na základe Prijímateľom predložených neuhradených účtovných dokladov </w:t>
      </w:r>
      <w:del w:id="83" w:author="Autor">
        <w:r w:rsidRPr="00A91910">
          <w:rPr>
            <w:sz w:val="22"/>
            <w:szCs w:val="22"/>
          </w:rPr>
          <w:delText>Dodávateľov Projektu</w:delText>
        </w:r>
      </w:del>
      <w:ins w:id="84" w:author="Autor">
        <w:r w:rsidR="00BD347F">
          <w:rPr>
            <w:sz w:val="22"/>
            <w:szCs w:val="22"/>
          </w:rPr>
          <w:t xml:space="preserve">v lehote splatnosti záväzku </w:t>
        </w:r>
        <w:r w:rsidRPr="003B1B29">
          <w:rPr>
            <w:sz w:val="22"/>
            <w:szCs w:val="22"/>
          </w:rPr>
          <w:t>Dodávateľov</w:t>
        </w:r>
        <w:r w:rsidRPr="00A91910">
          <w:rPr>
            <w:sz w:val="22"/>
            <w:szCs w:val="22"/>
          </w:rPr>
          <w:t xml:space="preserve"> Projektu</w:t>
        </w:r>
        <w:r w:rsidR="00BD347F">
          <w:rPr>
            <w:sz w:val="22"/>
            <w:szCs w:val="22"/>
          </w:rPr>
          <w:t>, resp. na základe drobných hotovostných úhrad a / alebo hotovostných alebo bezhotovostných úhrad správcovi dane</w:t>
        </w:r>
        <w:r w:rsidRPr="00A91910">
          <w:rPr>
            <w:sz w:val="22"/>
            <w:szCs w:val="22"/>
          </w:rPr>
          <w:t xml:space="preserve">. </w:t>
        </w:r>
        <w:r w:rsidR="00735BE5">
          <w:rPr>
            <w:sz w:val="22"/>
            <w:szCs w:val="22"/>
          </w:rPr>
          <w:t xml:space="preserve">Podrobnosti a detailné postupy realizácie platieb systémom </w:t>
        </w:r>
        <w:r w:rsidR="00CC56A4">
          <w:rPr>
            <w:sz w:val="22"/>
            <w:szCs w:val="22"/>
          </w:rPr>
          <w:t>pre</w:t>
        </w:r>
        <w:r w:rsidR="00905F87">
          <w:rPr>
            <w:sz w:val="22"/>
            <w:szCs w:val="22"/>
          </w:rPr>
          <w:t>d</w:t>
        </w:r>
        <w:r w:rsidR="00CC56A4">
          <w:rPr>
            <w:sz w:val="22"/>
            <w:szCs w:val="22"/>
          </w:rPr>
          <w:t xml:space="preserve">financovania </w:t>
        </w:r>
        <w:r w:rsidR="00735BE5">
          <w:rPr>
            <w:sz w:val="22"/>
            <w:szCs w:val="22"/>
          </w:rPr>
          <w:t>sú upravené v</w:t>
        </w:r>
        <w:r w:rsidR="001C6578">
          <w:rPr>
            <w:sz w:val="22"/>
            <w:szCs w:val="22"/>
          </w:rPr>
          <w:t> </w:t>
        </w:r>
        <w:commentRangeStart w:id="85"/>
        <w:r w:rsidR="001C6578">
          <w:rPr>
            <w:sz w:val="22"/>
            <w:szCs w:val="22"/>
          </w:rPr>
          <w:t xml:space="preserve">príslušnej </w:t>
        </w:r>
        <w:r w:rsidR="00AA2EE0">
          <w:rPr>
            <w:sz w:val="22"/>
            <w:szCs w:val="22"/>
          </w:rPr>
          <w:t>kapitol</w:t>
        </w:r>
        <w:r w:rsidR="00735BE5">
          <w:rPr>
            <w:sz w:val="22"/>
            <w:szCs w:val="22"/>
          </w:rPr>
          <w:t>e</w:t>
        </w:r>
        <w:r w:rsidR="00CC56A4">
          <w:rPr>
            <w:sz w:val="22"/>
            <w:szCs w:val="22"/>
          </w:rPr>
          <w:t xml:space="preserve"> </w:t>
        </w:r>
        <w:commentRangeEnd w:id="85"/>
        <w:r w:rsidR="00510D6A">
          <w:rPr>
            <w:rStyle w:val="Odkaznakomentr"/>
            <w:rFonts w:eastAsia="Times New Roman"/>
            <w:lang w:val="x-none" w:eastAsia="x-none"/>
          </w:rPr>
          <w:commentReference w:id="85"/>
        </w:r>
        <w:r w:rsidR="00CC56A4">
          <w:rPr>
            <w:sz w:val="22"/>
            <w:szCs w:val="22"/>
          </w:rPr>
          <w:t>S</w:t>
        </w:r>
        <w:r w:rsidR="00735BE5">
          <w:rPr>
            <w:sz w:val="22"/>
            <w:szCs w:val="22"/>
          </w:rPr>
          <w:t>ystému finančného riadenia, ktorý sa Zmluvné strany zaväzujú dodržiavať</w:t>
        </w:r>
      </w:ins>
      <w:r w:rsidR="00735BE5">
        <w:rPr>
          <w:sz w:val="22"/>
          <w:szCs w:val="22"/>
        </w:rPr>
        <w:t xml:space="preserve">. </w:t>
      </w:r>
    </w:p>
    <w:p w14:paraId="47D393CB" w14:textId="77777777" w:rsidR="00A91910" w:rsidRPr="00A91910" w:rsidRDefault="00A91910" w:rsidP="004273A3">
      <w:pPr>
        <w:pStyle w:val="Odsekzoznamu1"/>
        <w:spacing w:after="120" w:line="276" w:lineRule="auto"/>
        <w:jc w:val="both"/>
        <w:rPr>
          <w:sz w:val="22"/>
          <w:szCs w:val="22"/>
        </w:rPr>
        <w:pPrChange w:id="86" w:author="Autor">
          <w:pPr>
            <w:pStyle w:val="ListParagraph"/>
            <w:spacing w:after="120" w:line="276" w:lineRule="auto"/>
            <w:jc w:val="both"/>
          </w:pPr>
        </w:pPrChange>
      </w:pPr>
    </w:p>
    <w:p w14:paraId="1AD9A625" w14:textId="7354EB47" w:rsidR="00A91910" w:rsidRPr="00A91910" w:rsidRDefault="00A91910" w:rsidP="004273A3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  <w:pPrChange w:id="87" w:author="Autor">
          <w:pPr>
            <w:pStyle w:val="ListParagraph"/>
            <w:numPr>
              <w:numId w:val="58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t xml:space="preserve">Poskytovateľ zabezpečí poskytnutie platby výlučne </w:t>
      </w:r>
      <w:r w:rsidRPr="003B1B29">
        <w:rPr>
          <w:sz w:val="22"/>
          <w:szCs w:val="22"/>
        </w:rPr>
        <w:t>na základe Žiadosti o platbu</w:t>
      </w:r>
      <w:r w:rsidRPr="00A91910">
        <w:rPr>
          <w:sz w:val="22"/>
          <w:szCs w:val="22"/>
        </w:rPr>
        <w:t xml:space="preserve"> (poskytnutie predfinancovania), predloženej Prijímateľom v</w:t>
      </w:r>
      <w:r w:rsidR="00CC56A4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del w:id="88" w:author="Autor">
        <w:r w:rsidRPr="00A91910">
          <w:rPr>
            <w:sz w:val="22"/>
            <w:szCs w:val="22"/>
          </w:rPr>
          <w:delText>.</w:delText>
        </w:r>
      </w:del>
      <w:ins w:id="89" w:author="Autor">
        <w:r w:rsidR="00CC56A4">
          <w:rPr>
            <w:sz w:val="22"/>
            <w:szCs w:val="22"/>
          </w:rPr>
          <w:t xml:space="preserve"> po </w:t>
        </w:r>
        <w:r w:rsidR="009950F1">
          <w:rPr>
            <w:sz w:val="22"/>
            <w:szCs w:val="22"/>
          </w:rPr>
          <w:t>Z</w:t>
        </w:r>
        <w:r w:rsidR="00CC56A4">
          <w:rPr>
            <w:sz w:val="22"/>
            <w:szCs w:val="22"/>
          </w:rPr>
          <w:t xml:space="preserve">ačatí realizácie aktivít </w:t>
        </w:r>
        <w:r w:rsidR="0091448C">
          <w:rPr>
            <w:sz w:val="22"/>
            <w:szCs w:val="22"/>
          </w:rPr>
          <w:t>P</w:t>
        </w:r>
        <w:r w:rsidR="00CC56A4">
          <w:rPr>
            <w:sz w:val="22"/>
            <w:szCs w:val="22"/>
          </w:rPr>
          <w:t>rojektu a nadobudnutí účinnosti</w:t>
        </w:r>
        <w:r w:rsidR="002D72EF">
          <w:rPr>
            <w:sz w:val="22"/>
            <w:szCs w:val="22"/>
          </w:rPr>
          <w:t xml:space="preserve"> Zmluvy o poskytnutí NFP</w:t>
        </w:r>
        <w:r w:rsidRPr="00A91910">
          <w:rPr>
            <w:sz w:val="22"/>
            <w:szCs w:val="22"/>
          </w:rPr>
          <w:t>.</w:t>
        </w:r>
      </w:ins>
      <w:r w:rsidRPr="00A91910">
        <w:rPr>
          <w:sz w:val="22"/>
          <w:szCs w:val="22"/>
        </w:rPr>
        <w:t xml:space="preserve"> Žiadosť o platbu </w:t>
      </w:r>
      <w:r w:rsidR="006F2659">
        <w:rPr>
          <w:sz w:val="22"/>
          <w:szCs w:val="22"/>
        </w:rPr>
        <w:t xml:space="preserve">(poskytnutie predfinancovania) </w:t>
      </w:r>
      <w:r w:rsidRPr="00A91910">
        <w:rPr>
          <w:sz w:val="22"/>
          <w:szCs w:val="22"/>
        </w:rPr>
        <w:t xml:space="preserve">musí byť v súlade s rozpočtom Projektu. Prijímateľ v rámci formulára Žiadosti o platbu </w:t>
      </w:r>
      <w:r w:rsidR="006F2659">
        <w:rPr>
          <w:sz w:val="22"/>
          <w:szCs w:val="22"/>
        </w:rPr>
        <w:t xml:space="preserve">(poskytnutie predfinancovania) </w:t>
      </w:r>
      <w:r w:rsidRPr="00A91910">
        <w:rPr>
          <w:sz w:val="22"/>
          <w:szCs w:val="22"/>
        </w:rPr>
        <w:t>uvedie nárokovanú sumu</w:t>
      </w:r>
      <w:r w:rsidR="006F2659">
        <w:rPr>
          <w:sz w:val="22"/>
          <w:szCs w:val="22"/>
        </w:rPr>
        <w:t xml:space="preserve"> finančných prostriedkov</w:t>
      </w:r>
      <w:r w:rsidRPr="00A91910">
        <w:rPr>
          <w:sz w:val="22"/>
          <w:szCs w:val="22"/>
        </w:rPr>
        <w:t xml:space="preserve"> podľa skupiny výdavkov uvedenej v prílohe č. </w:t>
      </w:r>
      <w:del w:id="90" w:author="Autor">
        <w:r w:rsidRPr="00A91910">
          <w:rPr>
            <w:sz w:val="22"/>
            <w:szCs w:val="22"/>
          </w:rPr>
          <w:delText>4 tejto</w:delText>
        </w:r>
      </w:del>
      <w:ins w:id="91" w:author="Autor">
        <w:r w:rsidR="00904D37">
          <w:rPr>
            <w:sz w:val="22"/>
            <w:szCs w:val="22"/>
          </w:rPr>
          <w:t>3</w:t>
        </w:r>
      </w:ins>
      <w:r w:rsidR="00904D37" w:rsidRPr="00A91910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>Zmluvy</w:t>
      </w:r>
      <w:ins w:id="92" w:author="Autor">
        <w:r w:rsidRPr="00A91910">
          <w:rPr>
            <w:sz w:val="22"/>
            <w:szCs w:val="22"/>
          </w:rPr>
          <w:t xml:space="preserve"> </w:t>
        </w:r>
        <w:r w:rsidR="002D72EF">
          <w:rPr>
            <w:sz w:val="22"/>
            <w:szCs w:val="22"/>
          </w:rPr>
          <w:t>o poskytnutí NFP</w:t>
        </w:r>
      </w:ins>
      <w:r w:rsidR="002D72EF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>(Rozpočet Projektu).</w:t>
      </w:r>
    </w:p>
    <w:p w14:paraId="2AC7934A" w14:textId="77777777" w:rsidR="00A91910" w:rsidRPr="00A91910" w:rsidRDefault="00A91910" w:rsidP="004273A3">
      <w:pPr>
        <w:pStyle w:val="Odsekzoznamu1"/>
        <w:spacing w:line="276" w:lineRule="auto"/>
        <w:rPr>
          <w:sz w:val="22"/>
          <w:szCs w:val="22"/>
        </w:rPr>
        <w:pPrChange w:id="93" w:author="Autor">
          <w:pPr>
            <w:pStyle w:val="ListParagraph"/>
            <w:spacing w:line="276" w:lineRule="auto"/>
          </w:pPr>
        </w:pPrChange>
      </w:pPr>
    </w:p>
    <w:p w14:paraId="456A3A0D" w14:textId="2F68A1AA" w:rsidR="00A91910" w:rsidRPr="00A91910" w:rsidRDefault="00A91910" w:rsidP="004273A3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  <w:pPrChange w:id="94" w:author="Autor">
          <w:pPr>
            <w:pStyle w:val="ListParagraph"/>
            <w:numPr>
              <w:numId w:val="58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t xml:space="preserve">Spolu so Žiadosťou o platbu (poskytnutie predfinancovania) </w:t>
      </w:r>
      <w:r w:rsidRPr="003B1B29">
        <w:rPr>
          <w:sz w:val="22"/>
          <w:szCs w:val="22"/>
        </w:rPr>
        <w:t>predkladá Prijímateľ aj neuhradené účtovné doklady (</w:t>
      </w:r>
      <w:del w:id="95" w:author="Autor">
        <w:r w:rsidRPr="00A91910">
          <w:rPr>
            <w:sz w:val="22"/>
            <w:szCs w:val="22"/>
          </w:rPr>
          <w:delText>minimálne jeden rovnopis faktúry</w:delText>
        </w:r>
      </w:del>
      <w:ins w:id="96" w:author="Autor">
        <w:r w:rsidR="00CC56A4">
          <w:rPr>
            <w:sz w:val="22"/>
            <w:szCs w:val="22"/>
          </w:rPr>
          <w:t>faktúra</w:t>
        </w:r>
      </w:ins>
      <w:r w:rsidR="00CC56A4" w:rsidRPr="00802C1A">
        <w:rPr>
          <w:sz w:val="22"/>
          <w:szCs w:val="22"/>
        </w:rPr>
        <w:t xml:space="preserve">, prípadne </w:t>
      </w:r>
      <w:del w:id="97" w:author="Autor">
        <w:r w:rsidRPr="00A91910">
          <w:rPr>
            <w:sz w:val="22"/>
            <w:szCs w:val="22"/>
          </w:rPr>
          <w:delText>rovnopis dokladu</w:delText>
        </w:r>
      </w:del>
      <w:ins w:id="98" w:author="Autor">
        <w:r w:rsidR="00CC56A4">
          <w:rPr>
            <w:sz w:val="22"/>
            <w:szCs w:val="22"/>
          </w:rPr>
          <w:t>doklad</w:t>
        </w:r>
      </w:ins>
      <w:r w:rsidR="00CC56A4" w:rsidRPr="00802C1A">
        <w:rPr>
          <w:sz w:val="22"/>
          <w:szCs w:val="22"/>
        </w:rPr>
        <w:t xml:space="preserve"> rovnocennej dôkaznej hodnoty</w:t>
      </w:r>
      <w:del w:id="99" w:author="Autor">
        <w:r w:rsidR="00B8389A">
          <w:rPr>
            <w:sz w:val="22"/>
            <w:szCs w:val="22"/>
          </w:rPr>
          <w:delText xml:space="preserve"> a</w:delText>
        </w:r>
        <w:r w:rsidRPr="00A91910">
          <w:rPr>
            <w:sz w:val="22"/>
            <w:szCs w:val="22"/>
          </w:rPr>
          <w:delText xml:space="preserve"> inú</w:delText>
        </w:r>
      </w:del>
      <w:ins w:id="100" w:author="Autor">
        <w:r w:rsidR="00CC56A4">
          <w:rPr>
            <w:sz w:val="22"/>
            <w:szCs w:val="22"/>
          </w:rPr>
          <w:t xml:space="preserve">) prijaté od </w:t>
        </w:r>
        <w:r w:rsidR="00F73453">
          <w:rPr>
            <w:sz w:val="22"/>
            <w:szCs w:val="22"/>
          </w:rPr>
          <w:t>D</w:t>
        </w:r>
        <w:r w:rsidR="00CC56A4">
          <w:rPr>
            <w:sz w:val="22"/>
            <w:szCs w:val="22"/>
          </w:rPr>
          <w:t>odávateľa</w:t>
        </w:r>
        <w:r w:rsidR="0091448C">
          <w:rPr>
            <w:sz w:val="22"/>
            <w:szCs w:val="22"/>
          </w:rPr>
          <w:t xml:space="preserve"> P</w:t>
        </w:r>
        <w:r w:rsidR="00F73453">
          <w:rPr>
            <w:sz w:val="22"/>
            <w:szCs w:val="22"/>
          </w:rPr>
          <w:t>rojektu</w:t>
        </w:r>
        <w:r w:rsidR="00CC56A4">
          <w:rPr>
            <w:sz w:val="22"/>
            <w:szCs w:val="22"/>
          </w:rPr>
          <w:t xml:space="preserve"> a</w:t>
        </w:r>
      </w:ins>
      <w:r w:rsidR="00CC56A4">
        <w:rPr>
          <w:sz w:val="22"/>
          <w:szCs w:val="22"/>
        </w:rPr>
        <w:t xml:space="preserve"> </w:t>
      </w:r>
      <w:r w:rsidR="00CC56A4" w:rsidRPr="00802C1A">
        <w:rPr>
          <w:sz w:val="22"/>
          <w:szCs w:val="22"/>
        </w:rPr>
        <w:t xml:space="preserve">relevantnú podpornú </w:t>
      </w:r>
      <w:r w:rsidR="00CC56A4" w:rsidRPr="003B1B29">
        <w:rPr>
          <w:sz w:val="22"/>
          <w:szCs w:val="22"/>
        </w:rPr>
        <w:t>dokumentáciu</w:t>
      </w:r>
      <w:del w:id="101" w:author="Autor">
        <w:r w:rsidRPr="00A91910">
          <w:rPr>
            <w:sz w:val="22"/>
            <w:szCs w:val="22"/>
          </w:rPr>
          <w:delText>) Dodávateľov</w:delText>
        </w:r>
      </w:del>
      <w:ins w:id="102" w:author="Autor">
        <w:r w:rsidR="00CD7B96">
          <w:rPr>
            <w:sz w:val="22"/>
            <w:szCs w:val="22"/>
          </w:rPr>
          <w:t xml:space="preserve">, ktorej minimálny rozsah stanovuje Systém riadenia EŠIF a </w:t>
        </w:r>
        <w:r w:rsidR="001B1F4E">
          <w:rPr>
            <w:sz w:val="22"/>
            <w:szCs w:val="22"/>
          </w:rPr>
          <w:t>Poskytovateľ</w:t>
        </w:r>
      </w:ins>
      <w:r w:rsidRPr="00A91910">
        <w:rPr>
          <w:sz w:val="22"/>
          <w:szCs w:val="22"/>
        </w:rPr>
        <w:t xml:space="preserve">, a to v lehote splatnosti týchto účtovných dokladov. Jeden rovnopis účtovných dokladov si ponecháva Prijímateľ. Ak sú súčasťou výdavkov Prijímateľa </w:t>
      </w:r>
      <w:r w:rsidRPr="003B1B29">
        <w:rPr>
          <w:sz w:val="22"/>
          <w:szCs w:val="22"/>
        </w:rPr>
        <w:t xml:space="preserve">aj hotovostné úhrady, tieto výdavky zahrnie do Žiadosti o platbu </w:t>
      </w:r>
      <w:r w:rsidR="006F2659" w:rsidRPr="003B1B29">
        <w:rPr>
          <w:sz w:val="22"/>
          <w:szCs w:val="22"/>
        </w:rPr>
        <w:t xml:space="preserve">(poskytnutie predfinancovania) </w:t>
      </w:r>
      <w:r w:rsidRPr="003B1B29">
        <w:rPr>
          <w:sz w:val="22"/>
          <w:szCs w:val="22"/>
        </w:rPr>
        <w:t>a predloží k nim príslušné účtovné doklady, ktoré potvrdzujú hotovostnú úhradu (napr. pokladničný blok).</w:t>
      </w:r>
      <w:r w:rsidRPr="00A91910">
        <w:rPr>
          <w:sz w:val="22"/>
          <w:szCs w:val="22"/>
        </w:rPr>
        <w:t xml:space="preserve"> </w:t>
      </w:r>
      <w:ins w:id="103" w:author="Autor">
        <w:r w:rsidR="00CC56A4" w:rsidRPr="00691C16">
          <w:rPr>
            <w:rFonts w:cs="Arial"/>
            <w:sz w:val="22"/>
            <w:szCs w:val="22"/>
          </w:rPr>
          <w:t xml:space="preserve">Prijímateľ môže do </w:t>
        </w:r>
        <w:r w:rsidR="00F73453">
          <w:rPr>
            <w:rFonts w:cs="Arial"/>
            <w:sz w:val="22"/>
            <w:szCs w:val="22"/>
          </w:rPr>
          <w:t>Ž</w:t>
        </w:r>
        <w:r w:rsidR="00CC56A4" w:rsidRPr="00691C16">
          <w:rPr>
            <w:rFonts w:cs="Arial"/>
            <w:sz w:val="22"/>
            <w:szCs w:val="22"/>
          </w:rPr>
          <w:t>iadosti o platbu (poskytnutie predfinancovania) zahrnúť aj</w:t>
        </w:r>
        <w:r w:rsidR="00CA5519">
          <w:rPr>
            <w:rFonts w:cs="Arial"/>
            <w:sz w:val="22"/>
            <w:szCs w:val="22"/>
          </w:rPr>
          <w:t xml:space="preserve"> hotovostnú a</w:t>
        </w:r>
        <w:r w:rsidR="00CD7B96">
          <w:rPr>
            <w:rFonts w:cs="Arial"/>
            <w:sz w:val="22"/>
            <w:szCs w:val="22"/>
          </w:rPr>
          <w:t>lebo</w:t>
        </w:r>
        <w:r w:rsidR="00CC56A4" w:rsidRPr="00691C16">
          <w:rPr>
            <w:rFonts w:cs="Arial"/>
            <w:sz w:val="22"/>
            <w:szCs w:val="22"/>
          </w:rPr>
          <w:t xml:space="preserve"> bezhotovostnú úhradu daňovému úradu v prípade prenesenej daňovej povinnosti v súlade so zákonom č. 222/2004 Z. z. o dani z pridanej hodnoty v znení neskorších predpisov a pravidlami oprávnenosti, ktoré stanovuje Systém riadenia </w:t>
        </w:r>
        <w:r w:rsidR="00735BE5">
          <w:rPr>
            <w:rFonts w:cs="Arial"/>
            <w:sz w:val="22"/>
            <w:szCs w:val="22"/>
          </w:rPr>
          <w:t>EŠIF</w:t>
        </w:r>
        <w:r w:rsidR="00CC56A4" w:rsidRPr="00691C16">
          <w:rPr>
            <w:rFonts w:cs="Arial"/>
            <w:sz w:val="22"/>
            <w:szCs w:val="22"/>
          </w:rPr>
          <w:t xml:space="preserve"> a </w:t>
        </w:r>
        <w:r w:rsidR="00AA2EE0">
          <w:rPr>
            <w:rFonts w:cs="Arial"/>
            <w:sz w:val="22"/>
            <w:szCs w:val="22"/>
          </w:rPr>
          <w:t>Poskytovateľ</w:t>
        </w:r>
        <w:r w:rsidR="00CC56A4" w:rsidRPr="00691C16">
          <w:rPr>
            <w:rFonts w:cs="Arial"/>
            <w:sz w:val="22"/>
            <w:szCs w:val="22"/>
          </w:rPr>
          <w:t>.</w:t>
        </w:r>
      </w:ins>
    </w:p>
    <w:p w14:paraId="1741D918" w14:textId="77777777" w:rsidR="00A91910" w:rsidRPr="00A91910" w:rsidRDefault="00A91910" w:rsidP="004273A3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  <w:pPrChange w:id="104" w:author="Autor">
          <w:pPr>
            <w:pStyle w:val="ListParagraph"/>
            <w:tabs>
              <w:tab w:val="num" w:pos="1353"/>
            </w:tabs>
            <w:spacing w:after="120" w:line="276" w:lineRule="auto"/>
            <w:jc w:val="both"/>
          </w:pPr>
        </w:pPrChange>
      </w:pPr>
    </w:p>
    <w:p w14:paraId="5432356D" w14:textId="3B2F5FC0" w:rsidR="00A91910" w:rsidRPr="00A91910" w:rsidRDefault="00A91910" w:rsidP="004273A3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  <w:pPrChange w:id="105" w:author="Autor">
          <w:pPr>
            <w:pStyle w:val="ListParagraph"/>
            <w:numPr>
              <w:numId w:val="58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t xml:space="preserve">Prijímateľ je povinný uhradiť Dodávateľom účtovné doklady súvisiace s Realizáciou aktivít Projektu </w:t>
      </w:r>
      <w:del w:id="106" w:author="Autor">
        <w:r w:rsidRPr="00A91910">
          <w:rPr>
            <w:sz w:val="22"/>
            <w:szCs w:val="22"/>
          </w:rPr>
          <w:delText>Bezodkladne (</w:delText>
        </w:r>
      </w:del>
      <w:r w:rsidRPr="00FD086A">
        <w:rPr>
          <w:sz w:val="22"/>
          <w:szCs w:val="22"/>
        </w:rPr>
        <w:t xml:space="preserve">najneskôr do </w:t>
      </w:r>
      <w:r w:rsidR="00481DCF" w:rsidRPr="00FD086A">
        <w:rPr>
          <w:sz w:val="22"/>
          <w:szCs w:val="22"/>
        </w:rPr>
        <w:t xml:space="preserve">3 </w:t>
      </w:r>
      <w:r w:rsidRPr="00FD086A">
        <w:rPr>
          <w:sz w:val="22"/>
          <w:szCs w:val="22"/>
        </w:rPr>
        <w:t>dní</w:t>
      </w:r>
      <w:del w:id="107" w:author="Autor">
        <w:r w:rsidRPr="00A91910">
          <w:rPr>
            <w:sz w:val="22"/>
            <w:szCs w:val="22"/>
          </w:rPr>
          <w:delText>) od</w:delText>
        </w:r>
      </w:del>
      <w:ins w:id="108" w:author="Autor">
        <w:r w:rsidRPr="00A91910">
          <w:rPr>
            <w:sz w:val="22"/>
            <w:szCs w:val="22"/>
          </w:rPr>
          <w:t xml:space="preserve"> od</w:t>
        </w:r>
        <w:r w:rsidR="0089166B">
          <w:rPr>
            <w:sz w:val="22"/>
            <w:szCs w:val="22"/>
          </w:rPr>
          <w:t>o dňa</w:t>
        </w:r>
      </w:ins>
      <w:r w:rsidRPr="00A91910">
        <w:rPr>
          <w:sz w:val="22"/>
          <w:szCs w:val="22"/>
        </w:rPr>
        <w:t xml:space="preserve"> pripísania príslušnej platby na účet Prijímateľa. </w:t>
      </w:r>
      <w:ins w:id="109" w:author="Autor">
        <w:r w:rsidR="0089166B">
          <w:rPr>
            <w:sz w:val="22"/>
            <w:szCs w:val="22"/>
          </w:rPr>
          <w:t xml:space="preserve">Úrok z omeškania </w:t>
        </w:r>
        <w:r w:rsidR="005D50CE">
          <w:rPr>
            <w:sz w:val="22"/>
            <w:szCs w:val="22"/>
          </w:rPr>
          <w:t xml:space="preserve">s úhradou záväzku </w:t>
        </w:r>
        <w:r w:rsidR="0089166B">
          <w:rPr>
            <w:sz w:val="22"/>
            <w:szCs w:val="22"/>
          </w:rPr>
          <w:t>voči Dodávateľovi</w:t>
        </w:r>
        <w:r w:rsidR="0091448C">
          <w:rPr>
            <w:sz w:val="22"/>
            <w:szCs w:val="22"/>
          </w:rPr>
          <w:t xml:space="preserve"> P</w:t>
        </w:r>
        <w:r w:rsidR="00F73453">
          <w:rPr>
            <w:sz w:val="22"/>
            <w:szCs w:val="22"/>
          </w:rPr>
          <w:t xml:space="preserve">rojektu </w:t>
        </w:r>
        <w:r w:rsidR="0089166B">
          <w:rPr>
            <w:sz w:val="22"/>
            <w:szCs w:val="22"/>
          </w:rPr>
          <w:t xml:space="preserve">znáša </w:t>
        </w:r>
        <w:r w:rsidR="00AA2EE0">
          <w:rPr>
            <w:sz w:val="22"/>
            <w:szCs w:val="22"/>
          </w:rPr>
          <w:t>P</w:t>
        </w:r>
        <w:r w:rsidR="0089166B">
          <w:rPr>
            <w:sz w:val="22"/>
            <w:szCs w:val="22"/>
          </w:rPr>
          <w:t>rijímateľ.</w:t>
        </w:r>
      </w:ins>
    </w:p>
    <w:p w14:paraId="253869EB" w14:textId="77777777" w:rsidR="00A91910" w:rsidRPr="00A91910" w:rsidRDefault="00A91910" w:rsidP="004273A3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  <w:pPrChange w:id="110" w:author="Autor">
          <w:pPr>
            <w:pStyle w:val="ListParagraph"/>
            <w:tabs>
              <w:tab w:val="num" w:pos="1353"/>
            </w:tabs>
            <w:spacing w:after="120" w:line="276" w:lineRule="auto"/>
            <w:jc w:val="both"/>
          </w:pPr>
        </w:pPrChange>
      </w:pPr>
    </w:p>
    <w:p w14:paraId="0044359D" w14:textId="23792D02" w:rsidR="00A91910" w:rsidRPr="00A91910" w:rsidRDefault="00A91910" w:rsidP="004273A3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after="120" w:line="276" w:lineRule="auto"/>
        <w:jc w:val="both"/>
        <w:rPr>
          <w:sz w:val="22"/>
          <w:szCs w:val="22"/>
        </w:rPr>
        <w:pPrChange w:id="111" w:author="Autor">
          <w:pPr>
            <w:pStyle w:val="ListParagraph"/>
            <w:numPr>
              <w:numId w:val="58"/>
            </w:numPr>
            <w:tabs>
              <w:tab w:val="num" w:pos="900"/>
              <w:tab w:val="num" w:pos="1353"/>
            </w:tabs>
            <w:spacing w:after="120"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t xml:space="preserve">Po poskytnutí každej platby systémom predfinancovania </w:t>
      </w:r>
      <w:r w:rsidRPr="003B1B29">
        <w:rPr>
          <w:sz w:val="22"/>
          <w:szCs w:val="22"/>
        </w:rPr>
        <w:t xml:space="preserve">je Prijímateľ povinný celú jej výšku zúčtovať, a to do </w:t>
      </w:r>
      <w:r w:rsidRPr="00673C47">
        <w:rPr>
          <w:sz w:val="22"/>
          <w:szCs w:val="22"/>
        </w:rPr>
        <w:t>10 dní</w:t>
      </w:r>
      <w:r w:rsidRPr="00A91910">
        <w:rPr>
          <w:sz w:val="22"/>
          <w:szCs w:val="22"/>
        </w:rPr>
        <w:t xml:space="preserve"> </w:t>
      </w:r>
      <w:del w:id="112" w:author="Autor">
        <w:r w:rsidRPr="00A91910">
          <w:rPr>
            <w:sz w:val="22"/>
            <w:szCs w:val="22"/>
          </w:rPr>
          <w:delText>od</w:delText>
        </w:r>
      </w:del>
      <w:ins w:id="113" w:author="Autor">
        <w:r w:rsidRPr="00A91910">
          <w:rPr>
            <w:sz w:val="22"/>
            <w:szCs w:val="22"/>
          </w:rPr>
          <w:t>od</w:t>
        </w:r>
        <w:r w:rsidR="0089166B">
          <w:rPr>
            <w:sz w:val="22"/>
            <w:szCs w:val="22"/>
          </w:rPr>
          <w:t xml:space="preserve">o </w:t>
        </w:r>
        <w:r w:rsidR="00E2707C">
          <w:rPr>
            <w:sz w:val="22"/>
            <w:szCs w:val="22"/>
          </w:rPr>
          <w:t>dňa</w:t>
        </w:r>
      </w:ins>
      <w:r w:rsidR="00E2707C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pripísania týchto prostriedkov na účet Prijímateľa. </w:t>
      </w:r>
    </w:p>
    <w:p w14:paraId="53C98853" w14:textId="77777777" w:rsidR="00A91910" w:rsidRPr="00A91910" w:rsidRDefault="00A91910" w:rsidP="004273A3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  <w:pPrChange w:id="114" w:author="Autor">
          <w:pPr>
            <w:pStyle w:val="ListParagraph"/>
            <w:tabs>
              <w:tab w:val="num" w:pos="1353"/>
            </w:tabs>
            <w:spacing w:after="120" w:line="276" w:lineRule="auto"/>
            <w:jc w:val="both"/>
          </w:pPr>
        </w:pPrChange>
      </w:pPr>
    </w:p>
    <w:p w14:paraId="757FAC25" w14:textId="7C58B349" w:rsidR="00A91910" w:rsidRPr="00A91910" w:rsidRDefault="00A91910" w:rsidP="004273A3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  <w:pPrChange w:id="115" w:author="Autor">
          <w:pPr>
            <w:pStyle w:val="ListParagraph"/>
            <w:numPr>
              <w:numId w:val="58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t xml:space="preserve">Prijímateľ </w:t>
      </w:r>
      <w:del w:id="116" w:author="Autor">
        <w:r w:rsidRPr="00A91910">
          <w:rPr>
            <w:sz w:val="22"/>
            <w:szCs w:val="22"/>
          </w:rPr>
          <w:delText xml:space="preserve">platbu </w:delText>
        </w:r>
      </w:del>
      <w:r w:rsidR="00CA5519">
        <w:rPr>
          <w:sz w:val="22"/>
          <w:szCs w:val="22"/>
        </w:rPr>
        <w:t xml:space="preserve">zúčtuje </w:t>
      </w:r>
      <w:del w:id="117" w:author="Autor">
        <w:r w:rsidRPr="00A91910">
          <w:rPr>
            <w:sz w:val="22"/>
            <w:szCs w:val="22"/>
          </w:rPr>
          <w:delText>predložením</w:delText>
        </w:r>
      </w:del>
      <w:ins w:id="118" w:author="Autor">
        <w:r w:rsidRPr="00A91910">
          <w:rPr>
            <w:sz w:val="22"/>
            <w:szCs w:val="22"/>
          </w:rPr>
          <w:t>platbu</w:t>
        </w:r>
      </w:ins>
      <w:r w:rsidRPr="00A91910">
        <w:rPr>
          <w:sz w:val="22"/>
          <w:szCs w:val="22"/>
        </w:rPr>
        <w:t xml:space="preserve"> Poskytovateľovi</w:t>
      </w:r>
      <w:ins w:id="119" w:author="Autor">
        <w:r w:rsidRPr="00A91910">
          <w:rPr>
            <w:sz w:val="22"/>
            <w:szCs w:val="22"/>
          </w:rPr>
          <w:t xml:space="preserve"> </w:t>
        </w:r>
        <w:r w:rsidR="00CA5519">
          <w:rPr>
            <w:sz w:val="22"/>
            <w:szCs w:val="22"/>
          </w:rPr>
          <w:t>predložením</w:t>
        </w:r>
      </w:ins>
      <w:r w:rsidR="00CA5519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Žiadosti o platbu </w:t>
      </w:r>
      <w:r w:rsidRPr="003B1B29">
        <w:rPr>
          <w:sz w:val="22"/>
          <w:szCs w:val="22"/>
        </w:rPr>
        <w:t>(zúčtovanie predfinancovania), ktorú predkladá spolu s výpisom z účtu potvrdzujúcom príjem NFP</w:t>
      </w:r>
      <w:ins w:id="120" w:author="Autor">
        <w:r w:rsidR="00CA5519">
          <w:rPr>
            <w:sz w:val="22"/>
            <w:szCs w:val="22"/>
          </w:rPr>
          <w:t>,</w:t>
        </w:r>
      </w:ins>
      <w:r w:rsidRPr="003B1B29">
        <w:rPr>
          <w:sz w:val="22"/>
          <w:szCs w:val="22"/>
        </w:rPr>
        <w:t xml:space="preserve"> ako aj </w:t>
      </w:r>
      <w:del w:id="121" w:author="Autor">
        <w:r w:rsidRPr="00A91910">
          <w:rPr>
            <w:sz w:val="22"/>
            <w:szCs w:val="22"/>
          </w:rPr>
          <w:delText>doklady potvrdzujúce</w:delText>
        </w:r>
      </w:del>
      <w:ins w:id="122" w:author="Autor">
        <w:r w:rsidRPr="003B1B29">
          <w:rPr>
            <w:sz w:val="22"/>
            <w:szCs w:val="22"/>
          </w:rPr>
          <w:t>doklad</w:t>
        </w:r>
        <w:r w:rsidR="00CA5519">
          <w:rPr>
            <w:sz w:val="22"/>
            <w:szCs w:val="22"/>
          </w:rPr>
          <w:t>mi</w:t>
        </w:r>
        <w:r w:rsidRPr="003B1B29">
          <w:rPr>
            <w:sz w:val="22"/>
            <w:szCs w:val="22"/>
          </w:rPr>
          <w:t xml:space="preserve"> potvrdzujúc</w:t>
        </w:r>
        <w:r w:rsidR="00CA5519">
          <w:rPr>
            <w:sz w:val="22"/>
            <w:szCs w:val="22"/>
          </w:rPr>
          <w:t>imi</w:t>
        </w:r>
      </w:ins>
      <w:r w:rsidRPr="003B1B29">
        <w:rPr>
          <w:sz w:val="22"/>
          <w:szCs w:val="22"/>
        </w:rPr>
        <w:t xml:space="preserve"> skutočnú úhradu</w:t>
      </w:r>
      <w:r w:rsidRPr="00A91910">
        <w:rPr>
          <w:sz w:val="22"/>
          <w:szCs w:val="22"/>
        </w:rPr>
        <w:t xml:space="preserve"> výdavkov deklarovaných v Žiadosti o platbu </w:t>
      </w:r>
      <w:r w:rsidR="006F2659" w:rsidRPr="00A91910">
        <w:rPr>
          <w:sz w:val="22"/>
          <w:szCs w:val="22"/>
        </w:rPr>
        <w:t>(zúčtovanie predfinancovania)</w:t>
      </w:r>
      <w:r w:rsidR="006F2659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– </w:t>
      </w:r>
      <w:del w:id="123" w:author="Autor">
        <w:r w:rsidRPr="00A91910">
          <w:rPr>
            <w:sz w:val="22"/>
            <w:szCs w:val="22"/>
          </w:rPr>
          <w:delText>výpis</w:delText>
        </w:r>
      </w:del>
      <w:ins w:id="124" w:author="Autor">
        <w:r w:rsidRPr="0014453B">
          <w:rPr>
            <w:sz w:val="22"/>
            <w:szCs w:val="22"/>
            <w:u w:val="single"/>
          </w:rPr>
          <w:t>výpis</w:t>
        </w:r>
        <w:r w:rsidR="00CA5519">
          <w:rPr>
            <w:sz w:val="22"/>
            <w:szCs w:val="22"/>
            <w:u w:val="single"/>
          </w:rPr>
          <w:t>om</w:t>
        </w:r>
      </w:ins>
      <w:r w:rsidRPr="004273A3">
        <w:rPr>
          <w:sz w:val="22"/>
          <w:u w:val="single"/>
          <w:rPrChange w:id="125" w:author="Autor">
            <w:rPr>
              <w:sz w:val="22"/>
            </w:rPr>
          </w:rPrChange>
        </w:rPr>
        <w:t xml:space="preserve"> z účtu alebo </w:t>
      </w:r>
      <w:del w:id="126" w:author="Autor">
        <w:r w:rsidRPr="00A91910">
          <w:rPr>
            <w:sz w:val="22"/>
            <w:szCs w:val="22"/>
          </w:rPr>
          <w:delText>prehlásenia</w:delText>
        </w:r>
      </w:del>
      <w:ins w:id="127" w:author="Autor">
        <w:r w:rsidRPr="0014453B">
          <w:rPr>
            <w:sz w:val="22"/>
            <w:szCs w:val="22"/>
            <w:u w:val="single"/>
          </w:rPr>
          <w:t>prehlásen</w:t>
        </w:r>
        <w:r w:rsidR="00CA5519">
          <w:rPr>
            <w:sz w:val="22"/>
            <w:szCs w:val="22"/>
            <w:u w:val="single"/>
          </w:rPr>
          <w:t>ím</w:t>
        </w:r>
      </w:ins>
      <w:r w:rsidRPr="004273A3">
        <w:rPr>
          <w:sz w:val="22"/>
          <w:u w:val="single"/>
          <w:rPrChange w:id="128" w:author="Autor">
            <w:rPr>
              <w:sz w:val="22"/>
            </w:rPr>
          </w:rPrChange>
        </w:rPr>
        <w:t xml:space="preserve"> banky o úhrade</w:t>
      </w:r>
      <w:r w:rsidRPr="00A91910">
        <w:rPr>
          <w:sz w:val="22"/>
          <w:szCs w:val="22"/>
        </w:rPr>
        <w:t xml:space="preserve">; tieto doklady </w:t>
      </w:r>
      <w:r w:rsidRPr="004273A3">
        <w:rPr>
          <w:sz w:val="22"/>
          <w:u w:val="single"/>
          <w:rPrChange w:id="129" w:author="Autor">
            <w:rPr>
              <w:sz w:val="22"/>
            </w:rPr>
          </w:rPrChange>
        </w:rPr>
        <w:t>nie je potrebné predkladať</w:t>
      </w:r>
      <w:r w:rsidRPr="00A91910">
        <w:rPr>
          <w:sz w:val="22"/>
          <w:szCs w:val="22"/>
        </w:rPr>
        <w:t xml:space="preserve"> pri výdavkoch zjednodušene vykazovaných prostredníctvom paušálnej sadzby, jednotkových cien alebo paušálnej sumy. V rámci Žiadosti o platbu (zúčtovanie predfinancovania) Prijímateľ uvedie aj výdavky viažuce sa na prípadné hotovostné </w:t>
      </w:r>
      <w:ins w:id="130" w:author="Autor">
        <w:r w:rsidR="001D2CE7">
          <w:rPr>
            <w:sz w:val="22"/>
            <w:szCs w:val="22"/>
          </w:rPr>
          <w:t xml:space="preserve">a bezhotovostné </w:t>
        </w:r>
      </w:ins>
      <w:r w:rsidRPr="00A91910">
        <w:rPr>
          <w:sz w:val="22"/>
          <w:szCs w:val="22"/>
        </w:rPr>
        <w:t>úhrady</w:t>
      </w:r>
      <w:ins w:id="131" w:author="Autor">
        <w:r w:rsidR="00DF36D9">
          <w:rPr>
            <w:sz w:val="22"/>
            <w:szCs w:val="22"/>
          </w:rPr>
          <w:t xml:space="preserve"> </w:t>
        </w:r>
        <w:r w:rsidR="00DF36D9">
          <w:rPr>
            <w:rFonts w:cs="Arial"/>
            <w:sz w:val="22"/>
            <w:szCs w:val="22"/>
          </w:rPr>
          <w:t>voči</w:t>
        </w:r>
        <w:r w:rsidR="00DF36D9" w:rsidRPr="00691C16">
          <w:rPr>
            <w:rFonts w:cs="Arial"/>
            <w:sz w:val="22"/>
            <w:szCs w:val="22"/>
          </w:rPr>
          <w:t xml:space="preserve"> daňovému úradu v prípade prenesenej daňovej povinnosti v súlade so zákonom č. 222/2004 Z. z. o dani z pridanej hodnoty v znení neskorších predpisov</w:t>
        </w:r>
      </w:ins>
      <w:r w:rsidRPr="00A91910">
        <w:rPr>
          <w:sz w:val="22"/>
          <w:szCs w:val="22"/>
        </w:rPr>
        <w:t>, ktoré boli zahrnuté do Žiadosti o</w:t>
      </w:r>
      <w:r w:rsidR="00DF36D9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del w:id="132" w:author="Autor">
        <w:r w:rsidRPr="00A91910">
          <w:rPr>
            <w:sz w:val="22"/>
            <w:szCs w:val="22"/>
          </w:rPr>
          <w:delText>,</w:delText>
        </w:r>
      </w:del>
      <w:ins w:id="133" w:author="Autor">
        <w:r w:rsidR="00DF36D9">
          <w:rPr>
            <w:sz w:val="22"/>
            <w:szCs w:val="22"/>
          </w:rPr>
          <w:t xml:space="preserve"> </w:t>
        </w:r>
        <w:r w:rsidR="00DF36D9">
          <w:rPr>
            <w:sz w:val="22"/>
            <w:szCs w:val="22"/>
          </w:rPr>
          <w:lastRenderedPageBreak/>
          <w:t>(poskytnutie predfinancovania)</w:t>
        </w:r>
        <w:r w:rsidRPr="00A91910">
          <w:rPr>
            <w:sz w:val="22"/>
            <w:szCs w:val="22"/>
          </w:rPr>
          <w:t>,</w:t>
        </w:r>
      </w:ins>
      <w:r w:rsidRPr="00A91910">
        <w:rPr>
          <w:sz w:val="22"/>
          <w:szCs w:val="22"/>
        </w:rPr>
        <w:t xml:space="preserve"> pričom nie je povinný opätovne predkladať tie isté doklady potvrdzujúce hotovostnú</w:t>
      </w:r>
      <w:r w:rsidR="00DF36D9">
        <w:rPr>
          <w:sz w:val="22"/>
          <w:szCs w:val="22"/>
        </w:rPr>
        <w:t xml:space="preserve"> </w:t>
      </w:r>
      <w:ins w:id="134" w:author="Autor">
        <w:r w:rsidR="00DF36D9">
          <w:rPr>
            <w:sz w:val="22"/>
            <w:szCs w:val="22"/>
          </w:rPr>
          <w:t xml:space="preserve">alebo bezhotovostnú </w:t>
        </w:r>
      </w:ins>
      <w:r w:rsidR="00DF36D9">
        <w:rPr>
          <w:sz w:val="22"/>
          <w:szCs w:val="22"/>
        </w:rPr>
        <w:t>úhradu</w:t>
      </w:r>
      <w:r w:rsidRPr="00A91910">
        <w:rPr>
          <w:sz w:val="22"/>
          <w:szCs w:val="22"/>
        </w:rPr>
        <w:t xml:space="preserve">. </w:t>
      </w:r>
      <w:r w:rsidRPr="003B1B29">
        <w:rPr>
          <w:sz w:val="22"/>
          <w:szCs w:val="22"/>
        </w:rPr>
        <w:t>K jednej Žiadosti o platbu (poskytnutie predfinancovania) môže Prijímateľ predložiť Poskytovateľovi len jednu Žiadosť o platbu (zúčtovanie predfinancovania).</w:t>
      </w:r>
      <w:r w:rsidR="00C843D4">
        <w:rPr>
          <w:sz w:val="22"/>
          <w:szCs w:val="22"/>
        </w:rPr>
        <w:t xml:space="preserve"> </w:t>
      </w:r>
      <w:del w:id="135" w:author="Autor">
        <w:r w:rsidRPr="00A91910">
          <w:rPr>
            <w:sz w:val="22"/>
            <w:szCs w:val="22"/>
          </w:rPr>
          <w:delText>Nezúčtovaný rozdiel</w:delText>
        </w:r>
      </w:del>
      <w:ins w:id="136" w:author="Autor">
        <w:r w:rsidR="00C92165">
          <w:rPr>
            <w:sz w:val="22"/>
            <w:szCs w:val="22"/>
          </w:rPr>
          <w:t>A</w:t>
        </w:r>
        <w:r w:rsidR="00C843D4">
          <w:rPr>
            <w:sz w:val="22"/>
            <w:szCs w:val="22"/>
          </w:rPr>
          <w:t xml:space="preserve">k bolo predfinancovanie poskytnuté vo viacerých platbách, z dôvodu vyčlenenej časti nárokovaných finančných prostriedkov z predloženej Žiadosti o platbu (poskytnutie predfinancovania), je Prijímateľ povinný </w:t>
        </w:r>
        <w:r w:rsidR="00B306A4" w:rsidRPr="00673C47">
          <w:rPr>
            <w:sz w:val="22"/>
            <w:szCs w:val="22"/>
          </w:rPr>
          <w:t>zúčtovať</w:t>
        </w:r>
        <w:r w:rsidR="00C843D4">
          <w:rPr>
            <w:sz w:val="22"/>
            <w:szCs w:val="22"/>
          </w:rPr>
          <w:t xml:space="preserve"> každú jednu poskytnutú platbu predfinancovania samostatne (t.</w:t>
        </w:r>
        <w:r w:rsidR="001C6578">
          <w:rPr>
            <w:sz w:val="22"/>
            <w:szCs w:val="22"/>
          </w:rPr>
          <w:t xml:space="preserve"> </w:t>
        </w:r>
        <w:r w:rsidR="00C843D4">
          <w:rPr>
            <w:sz w:val="22"/>
            <w:szCs w:val="22"/>
          </w:rPr>
          <w:t>j. predložiť samostatnú Žiadosť o platbu – zúčtovanie predfinancovania).</w:t>
        </w:r>
        <w:r w:rsidRPr="003B1B29">
          <w:rPr>
            <w:sz w:val="22"/>
            <w:szCs w:val="22"/>
          </w:rPr>
          <w:t xml:space="preserve"> Nezúčtovaný rozdiel </w:t>
        </w:r>
        <w:r w:rsidR="00DF36D9">
          <w:rPr>
            <w:sz w:val="22"/>
            <w:szCs w:val="22"/>
          </w:rPr>
          <w:t>poskytnutého</w:t>
        </w:r>
      </w:ins>
      <w:r w:rsidR="00DF36D9">
        <w:rPr>
          <w:sz w:val="22"/>
          <w:szCs w:val="22"/>
        </w:rPr>
        <w:t xml:space="preserve"> </w:t>
      </w:r>
      <w:r w:rsidRPr="003B1B29">
        <w:rPr>
          <w:sz w:val="22"/>
          <w:szCs w:val="22"/>
        </w:rPr>
        <w:t>predfinancovania je Prijímateľ povinný bezodkladne (najneskôr do 5 dní) od uplynutia lehoty na zúčtovanie vrátiť na</w:t>
      </w:r>
      <w:r w:rsidRPr="00A91910">
        <w:rPr>
          <w:sz w:val="22"/>
          <w:szCs w:val="22"/>
        </w:rPr>
        <w:t xml:space="preserve"> účet určený Poskytovateľom. </w:t>
      </w:r>
      <w:del w:id="137" w:author="Autor">
        <w:r w:rsidR="00D829CD" w:rsidRPr="00D829CD">
          <w:rPr>
            <w:sz w:val="22"/>
            <w:szCs w:val="22"/>
          </w:rPr>
          <w:delText>Za zúčtovanie poskytnutého predfinancovania sa považuje aj vrátenie celej sumy poskytnutého predfinancovania, resp. vrátenie nezúčtovaného rozdielu poskytnutého predfinancovania</w:delText>
        </w:r>
      </w:del>
      <w:ins w:id="138" w:author="Autor">
        <w:r w:rsidR="00E35C30">
          <w:rPr>
            <w:sz w:val="22"/>
            <w:szCs w:val="22"/>
          </w:rPr>
          <w:t xml:space="preserve">Podrobnosti </w:t>
        </w:r>
        <w:r w:rsidR="00E21FE9">
          <w:rPr>
            <w:sz w:val="22"/>
            <w:szCs w:val="22"/>
          </w:rPr>
          <w:t xml:space="preserve">vrátenia nezúčtovaného rozdielu predfinancovania </w:t>
        </w:r>
        <w:r w:rsidR="00E35C30">
          <w:rPr>
            <w:sz w:val="22"/>
            <w:szCs w:val="22"/>
          </w:rPr>
          <w:t xml:space="preserve"> stanovuje </w:t>
        </w:r>
        <w:r w:rsidR="001C6578">
          <w:rPr>
            <w:sz w:val="22"/>
            <w:szCs w:val="22"/>
          </w:rPr>
          <w:t xml:space="preserve">príslušná </w:t>
        </w:r>
        <w:r w:rsidR="00AA2EE0">
          <w:rPr>
            <w:sz w:val="22"/>
            <w:szCs w:val="22"/>
          </w:rPr>
          <w:t>kapitol</w:t>
        </w:r>
        <w:r w:rsidR="00E35C30">
          <w:rPr>
            <w:sz w:val="22"/>
            <w:szCs w:val="22"/>
          </w:rPr>
          <w:t>a</w:t>
        </w:r>
        <w:r w:rsidR="00E21FE9">
          <w:rPr>
            <w:sz w:val="22"/>
            <w:szCs w:val="22"/>
          </w:rPr>
          <w:t xml:space="preserve"> S</w:t>
        </w:r>
        <w:r w:rsidR="00E35C30">
          <w:rPr>
            <w:sz w:val="22"/>
            <w:szCs w:val="22"/>
          </w:rPr>
          <w:t>ystému finančného riadenia</w:t>
        </w:r>
      </w:ins>
      <w:r w:rsidR="00E21FE9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</w:t>
      </w:r>
    </w:p>
    <w:p w14:paraId="71E2E67C" w14:textId="77777777" w:rsidR="00A91910" w:rsidRPr="00A91910" w:rsidRDefault="00A91910" w:rsidP="00D72FF2">
      <w:pPr>
        <w:pStyle w:val="ListParagraph"/>
        <w:tabs>
          <w:tab w:val="num" w:pos="1353"/>
        </w:tabs>
        <w:spacing w:after="120" w:line="276" w:lineRule="auto"/>
        <w:jc w:val="both"/>
        <w:rPr>
          <w:del w:id="139" w:author="Autor"/>
          <w:sz w:val="22"/>
          <w:szCs w:val="22"/>
        </w:rPr>
      </w:pPr>
    </w:p>
    <w:p w14:paraId="3DFC076B" w14:textId="28B123B3" w:rsidR="00A91910" w:rsidRPr="00A91910" w:rsidRDefault="00A91910" w:rsidP="004273A3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  <w:pPrChange w:id="140" w:author="Autor">
          <w:pPr>
            <w:pStyle w:val="ListParagraph"/>
            <w:numPr>
              <w:numId w:val="58"/>
            </w:numPr>
            <w:spacing w:after="120" w:line="276" w:lineRule="auto"/>
            <w:ind w:hanging="360"/>
            <w:jc w:val="both"/>
          </w:pPr>
        </w:pPrChange>
      </w:pPr>
      <w:del w:id="141" w:author="Autor">
        <w:r w:rsidRPr="00A91910">
          <w:rPr>
            <w:sz w:val="22"/>
            <w:szCs w:val="22"/>
          </w:rPr>
          <w:delText xml:space="preserve">Za deň zúčtovania podľa predchádzajúceho odseku sa považuje deň odoslania Žiadosti o platbu (zúčtovanie predfinancovania) Prijímateľom cez </w:delText>
        </w:r>
        <w:r w:rsidR="00481DCF">
          <w:rPr>
            <w:sz w:val="22"/>
            <w:szCs w:val="22"/>
          </w:rPr>
          <w:delText>verejnú časť ITMS2014+</w:delText>
        </w:r>
        <w:r w:rsidRPr="00A91910">
          <w:rPr>
            <w:sz w:val="22"/>
            <w:szCs w:val="22"/>
          </w:rPr>
          <w:delText xml:space="preserve"> a zároveň odoslanie písomnej verzie Žiadosti o platbu (zúčtovanie predfinancovania) Poskytovateľovi alebo jej osobné doručenie Poskytovateľovi najneskôr do 3 dní odo dňa odoslania Žiadosti o platbu (zúčtovanie predfinancovania) cez </w:delText>
        </w:r>
        <w:r w:rsidR="00481DCF">
          <w:rPr>
            <w:sz w:val="22"/>
            <w:szCs w:val="22"/>
          </w:rPr>
          <w:delText>verejnú časť ITMS2014+</w:delText>
        </w:r>
        <w:r w:rsidRPr="00A91910">
          <w:rPr>
            <w:sz w:val="22"/>
            <w:szCs w:val="22"/>
          </w:rPr>
          <w:delText xml:space="preserve">. V prípade neodoslania písomnej verzie podľa predchádzajúcej vety (alebo nedoručenia osobne) do 3 dní odo dňa odoslania Žiadosti o platbu (zúčtovanie predfinancovania) cez </w:delText>
        </w:r>
        <w:r w:rsidR="00481DCF">
          <w:rPr>
            <w:sz w:val="22"/>
            <w:szCs w:val="22"/>
          </w:rPr>
          <w:delText>verejnú časť ITMS2014+</w:delText>
        </w:r>
        <w:r w:rsidRPr="00A91910">
          <w:rPr>
            <w:sz w:val="22"/>
            <w:szCs w:val="22"/>
          </w:rPr>
          <w:delText>, je Poskytovateľ oprávnený predmetnú Žiadosť o platbu (zúčtovanie predfinancovania) v portáli ITMS zamietnuť.</w:delText>
        </w:r>
      </w:del>
    </w:p>
    <w:p w14:paraId="08B57701" w14:textId="77777777" w:rsidR="00A91910" w:rsidRPr="00A91910" w:rsidRDefault="00A91910" w:rsidP="004273A3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  <w:pPrChange w:id="142" w:author="Autor">
          <w:pPr>
            <w:pStyle w:val="ListParagraph"/>
            <w:tabs>
              <w:tab w:val="num" w:pos="1353"/>
            </w:tabs>
            <w:spacing w:after="120" w:line="276" w:lineRule="auto"/>
            <w:jc w:val="both"/>
          </w:pPr>
        </w:pPrChange>
      </w:pPr>
    </w:p>
    <w:p w14:paraId="34A320C1" w14:textId="77777777" w:rsidR="00A91910" w:rsidRDefault="00A91910" w:rsidP="004273A3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  <w:pPrChange w:id="143" w:author="Autor">
          <w:pPr>
            <w:pStyle w:val="ListParagraph"/>
            <w:numPr>
              <w:numId w:val="58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481DCF">
        <w:rPr>
          <w:sz w:val="22"/>
          <w:szCs w:val="22"/>
        </w:rPr>
        <w:t xml:space="preserve">nárokované finančné prostriedky / deklarované </w:t>
      </w:r>
      <w:r w:rsidRPr="00A91910">
        <w:rPr>
          <w:sz w:val="22"/>
          <w:szCs w:val="22"/>
        </w:rPr>
        <w:t xml:space="preserve">výdavky, ktoré zodpovedajú podmienkam uvedeným v článku 14 VZP. </w:t>
      </w:r>
      <w:r w:rsidRPr="00A958DC">
        <w:rPr>
          <w:sz w:val="22"/>
          <w:szCs w:val="22"/>
        </w:rPr>
        <w:t>Prijímateľ zodpovedá za pravosť, správnosť a kompletnosť údajov uvedených v týchto Žiadostiach o platbu</w:t>
      </w:r>
      <w:r w:rsidRPr="00F73453">
        <w:rPr>
          <w:sz w:val="22"/>
          <w:szCs w:val="22"/>
        </w:rPr>
        <w:t xml:space="preserve">. </w:t>
      </w:r>
      <w:r w:rsidR="0021081B" w:rsidRPr="00F73453">
        <w:rPr>
          <w:sz w:val="22"/>
          <w:szCs w:val="22"/>
        </w:rPr>
        <w:t>Ak</w:t>
      </w:r>
      <w:r w:rsidR="0047436B" w:rsidRPr="00F73453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>na základe nepravých alebo nesprávnych údajov uvedených v</w:t>
      </w:r>
      <w:r w:rsidR="0021081B">
        <w:rPr>
          <w:sz w:val="22"/>
          <w:szCs w:val="22"/>
        </w:rPr>
        <w:t xml:space="preserve"> akejkoľvek </w:t>
      </w:r>
      <w:r w:rsidRPr="00A91910">
        <w:rPr>
          <w:sz w:val="22"/>
          <w:szCs w:val="22"/>
        </w:rPr>
        <w:t xml:space="preserve">Žiadosti o platbu dôjde k vyplateniu </w:t>
      </w:r>
      <w:r w:rsidR="0021081B">
        <w:rPr>
          <w:sz w:val="22"/>
          <w:szCs w:val="22"/>
        </w:rPr>
        <w:t xml:space="preserve">alebo schváleniu </w:t>
      </w:r>
      <w:r w:rsidRPr="00A91910">
        <w:rPr>
          <w:sz w:val="22"/>
          <w:szCs w:val="22"/>
        </w:rPr>
        <w:t xml:space="preserve">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B63C53">
        <w:rPr>
          <w:sz w:val="22"/>
          <w:szCs w:val="22"/>
        </w:rPr>
        <w:t xml:space="preserve">bezodkladne, od kedy sa o tejto skutočnosti dozvie, </w:t>
      </w:r>
      <w:r w:rsidRPr="00A91910">
        <w:rPr>
          <w:sz w:val="22"/>
          <w:szCs w:val="22"/>
        </w:rPr>
        <w:t>vrátiť</w:t>
      </w:r>
      <w:r w:rsidR="00B63C53">
        <w:rPr>
          <w:sz w:val="22"/>
          <w:szCs w:val="22"/>
        </w:rPr>
        <w:t xml:space="preserve">; </w:t>
      </w:r>
      <w:r w:rsidR="00B63C53" w:rsidRPr="003B1B29">
        <w:rPr>
          <w:sz w:val="22"/>
          <w:szCs w:val="22"/>
        </w:rPr>
        <w:t xml:space="preserve">ak sa o skutočnosti, že došlo k vyplateniu alebo schváleniu platby na základe nesprávnych alebo nepravých údajov dozvie Poskytovateľ, postupuje podľa článku </w:t>
      </w:r>
      <w:r w:rsidR="0047436B" w:rsidRPr="003B1B29">
        <w:rPr>
          <w:sz w:val="22"/>
          <w:szCs w:val="22"/>
        </w:rPr>
        <w:t>10</w:t>
      </w:r>
      <w:r w:rsidR="00B63C53" w:rsidRPr="003B1B29">
        <w:rPr>
          <w:sz w:val="22"/>
          <w:szCs w:val="22"/>
        </w:rPr>
        <w:t xml:space="preserve"> VZP</w:t>
      </w:r>
      <w:r w:rsidRPr="003B1B29">
        <w:rPr>
          <w:sz w:val="22"/>
          <w:szCs w:val="22"/>
        </w:rPr>
        <w:t>.</w:t>
      </w:r>
    </w:p>
    <w:p w14:paraId="712C5936" w14:textId="77777777" w:rsidR="008A7C34" w:rsidRDefault="008A7C34" w:rsidP="004273A3">
      <w:pPr>
        <w:pStyle w:val="Odsekzoznamu"/>
        <w:rPr>
          <w:sz w:val="22"/>
          <w:szCs w:val="22"/>
        </w:rPr>
        <w:pPrChange w:id="144" w:author="Autor">
          <w:pPr>
            <w:pStyle w:val="ListParagraph"/>
            <w:tabs>
              <w:tab w:val="num" w:pos="1353"/>
            </w:tabs>
            <w:spacing w:after="120" w:line="276" w:lineRule="auto"/>
            <w:jc w:val="both"/>
          </w:pPr>
        </w:pPrChange>
      </w:pPr>
    </w:p>
    <w:p w14:paraId="2EB35F39" w14:textId="77777777" w:rsidR="00A91910" w:rsidRPr="00BB7AB0" w:rsidRDefault="00A91910" w:rsidP="00BB7AB0">
      <w:pPr>
        <w:pStyle w:val="ListParagraph"/>
        <w:numPr>
          <w:ilvl w:val="0"/>
          <w:numId w:val="58"/>
        </w:numPr>
        <w:spacing w:after="120" w:line="276" w:lineRule="auto"/>
        <w:jc w:val="both"/>
        <w:rPr>
          <w:del w:id="145" w:author="Autor"/>
          <w:sz w:val="22"/>
          <w:szCs w:val="22"/>
        </w:rPr>
      </w:pPr>
      <w:del w:id="146" w:author="Autor">
        <w:r w:rsidRPr="00A91910">
          <w:rPr>
            <w:sz w:val="22"/>
            <w:szCs w:val="22"/>
          </w:rPr>
          <w:delText>Poskytovateľ je povinný vykonať kontrolu Žiadosti o</w:delText>
        </w:r>
        <w:r w:rsidR="00BF0C28">
          <w:rPr>
            <w:sz w:val="22"/>
            <w:szCs w:val="22"/>
          </w:rPr>
          <w:delText> </w:delText>
        </w:r>
        <w:r w:rsidRPr="00A91910">
          <w:rPr>
            <w:sz w:val="22"/>
            <w:szCs w:val="22"/>
          </w:rPr>
          <w:delText>platbu</w:delText>
        </w:r>
        <w:r w:rsidR="00BF0C28">
          <w:rPr>
            <w:sz w:val="22"/>
            <w:szCs w:val="22"/>
          </w:rPr>
          <w:delText xml:space="preserve"> (poskytnutie predfinancovania)</w:delText>
        </w:r>
        <w:r w:rsidRPr="00A91910">
          <w:rPr>
            <w:sz w:val="22"/>
            <w:szCs w:val="22"/>
          </w:rPr>
          <w:delText xml:space="preserve">, vrátane Žiadosti o platbu (zúčtovanie predfinancovania) podľa </w:delText>
        </w:r>
        <w:r w:rsidR="0051115F">
          <w:rPr>
            <w:sz w:val="22"/>
            <w:szCs w:val="22"/>
          </w:rPr>
          <w:delText xml:space="preserve">§7 a §8 </w:delText>
        </w:r>
        <w:r w:rsidR="00C65054" w:rsidRPr="008713E4">
          <w:rPr>
            <w:sz w:val="22"/>
            <w:szCs w:val="22"/>
          </w:rPr>
          <w:delText xml:space="preserve">zákona o finančnej kontrole a audite </w:delText>
        </w:r>
        <w:r w:rsidRPr="00C65054">
          <w:rPr>
            <w:sz w:val="22"/>
            <w:szCs w:val="22"/>
          </w:rPr>
          <w:delText xml:space="preserve">a článku 74 všeobecného </w:delText>
        </w:r>
        <w:r w:rsidR="00BF0C28" w:rsidRPr="00C65054">
          <w:rPr>
            <w:sz w:val="22"/>
            <w:szCs w:val="22"/>
          </w:rPr>
          <w:delText>nariadenia, a to najmä  kontrolu správnosti nárokovaných finančných prostriedkov / deklarovaných výdavkov a ostatných skutočností uvedených v</w:delText>
        </w:r>
        <w:r w:rsidR="0021081B" w:rsidRPr="00C65054">
          <w:rPr>
            <w:sz w:val="22"/>
            <w:szCs w:val="22"/>
          </w:rPr>
          <w:delText xml:space="preserve"> danej </w:delText>
        </w:r>
        <w:r w:rsidR="00BF0C28" w:rsidRPr="00C65054">
          <w:rPr>
            <w:sz w:val="22"/>
            <w:szCs w:val="22"/>
          </w:rPr>
          <w:delText>Žiadosti o platbu vo vzťahu ku všetkým nárokovaným finančným prostriedkom /</w:delText>
        </w:r>
        <w:r w:rsidR="0021081B" w:rsidRPr="00C65054">
          <w:rPr>
            <w:sz w:val="22"/>
            <w:szCs w:val="22"/>
          </w:rPr>
          <w:delText xml:space="preserve"> </w:delText>
        </w:r>
        <w:r w:rsidR="00BF0C28" w:rsidRPr="00C65054">
          <w:rPr>
            <w:sz w:val="22"/>
            <w:szCs w:val="22"/>
          </w:rPr>
          <w:delText>deklarovaným výdavkom a ostatných skutočností uvedených v</w:delText>
        </w:r>
        <w:r w:rsidR="00BF0C28" w:rsidRPr="00A3648F">
          <w:rPr>
            <w:sz w:val="22"/>
            <w:szCs w:val="22"/>
          </w:rPr>
          <w:delText> Žiadosti o platbu P</w:delText>
        </w:r>
        <w:r w:rsidR="00BF0C28" w:rsidRPr="002837AB">
          <w:rPr>
            <w:sz w:val="22"/>
            <w:szCs w:val="22"/>
          </w:rPr>
          <w:delText>rijímateľa pred ich uhradením</w:delText>
        </w:r>
        <w:r w:rsidR="0021081B" w:rsidRPr="002837AB">
          <w:rPr>
            <w:sz w:val="22"/>
            <w:szCs w:val="22"/>
          </w:rPr>
          <w:delText xml:space="preserve"> </w:delText>
        </w:r>
        <w:r w:rsidR="00BF0C28" w:rsidRPr="0051115F">
          <w:rPr>
            <w:sz w:val="22"/>
            <w:szCs w:val="22"/>
          </w:rPr>
          <w:delText>/</w:delText>
        </w:r>
        <w:r w:rsidR="0021081B" w:rsidRPr="0051115F">
          <w:rPr>
            <w:sz w:val="22"/>
            <w:szCs w:val="22"/>
          </w:rPr>
          <w:delText xml:space="preserve"> </w:delText>
        </w:r>
        <w:r w:rsidR="00BF0C28" w:rsidRPr="0051115F">
          <w:rPr>
            <w:sz w:val="22"/>
            <w:szCs w:val="22"/>
          </w:rPr>
          <w:delText xml:space="preserve">zúčtovaním. Ak Poskytovateľ zistí nedostatky predloženej Žiadosti o platbu, vyzve Prijímateľa, aby ju doplnil alebo zmenil a určí mu na to primeranú lehotu (za výzvu na doplnenie alebo zmenu  je možné považovať aj doručenie návrhu </w:delText>
        </w:r>
        <w:r w:rsidR="00615B06">
          <w:rPr>
            <w:sz w:val="22"/>
            <w:szCs w:val="22"/>
          </w:rPr>
          <w:delText>čiastkovej správy</w:delText>
        </w:r>
        <w:r w:rsidR="00CD56B1">
          <w:rPr>
            <w:sz w:val="22"/>
            <w:szCs w:val="22"/>
          </w:rPr>
          <w:delText xml:space="preserve"> z kontroly</w:delText>
        </w:r>
        <w:r w:rsidR="00615B06">
          <w:rPr>
            <w:sz w:val="22"/>
            <w:szCs w:val="22"/>
          </w:rPr>
          <w:delText xml:space="preserve">/návrhu </w:delText>
        </w:r>
        <w:r w:rsidR="00BF0C28" w:rsidRPr="0051115F">
          <w:rPr>
            <w:sz w:val="22"/>
            <w:szCs w:val="22"/>
          </w:rPr>
          <w:delText>sprá</w:delText>
        </w:r>
        <w:r w:rsidR="00BF0C28" w:rsidRPr="00EC33ED">
          <w:rPr>
            <w:sz w:val="22"/>
            <w:szCs w:val="22"/>
          </w:rPr>
          <w:delText xml:space="preserve">vy z kontroly). Ak Poskytovateľ písomne oznámil Prijímateľovi prerušenie </w:delText>
        </w:r>
        <w:r w:rsidR="00AB36DC" w:rsidRPr="00BB7AB0">
          <w:rPr>
            <w:sz w:val="22"/>
            <w:szCs w:val="22"/>
          </w:rPr>
          <w:delText>plynutia lehoty a dôvody tohto prerušenia</w:delText>
        </w:r>
        <w:r w:rsidR="00BF0C28" w:rsidRPr="00BB7AB0">
          <w:rPr>
            <w:sz w:val="22"/>
            <w:szCs w:val="22"/>
          </w:rPr>
          <w:delText xml:space="preserve">, lehota na schválenie Žiadosti o platbu je v taktom prípade v súlade s čl. 132 všeobecného nariadenia prerušená. Ak to Poskytovateľ považuje za potrebné, v súlade s čl. 12 VZP a </w:delText>
        </w:r>
        <w:r w:rsidR="0051115F">
          <w:rPr>
            <w:sz w:val="22"/>
            <w:szCs w:val="22"/>
          </w:rPr>
          <w:delText xml:space="preserve">§9 </w:delText>
        </w:r>
        <w:r w:rsidR="00C65054" w:rsidRPr="0051115F">
          <w:rPr>
            <w:sz w:val="22"/>
            <w:szCs w:val="22"/>
          </w:rPr>
          <w:delText xml:space="preserve">zákona o finančnej kontrole a audite </w:delText>
        </w:r>
        <w:r w:rsidR="00BF0C28" w:rsidRPr="0051115F">
          <w:rPr>
            <w:sz w:val="22"/>
            <w:szCs w:val="22"/>
          </w:rPr>
          <w:delText xml:space="preserve">vykoná </w:delText>
        </w:r>
        <w:r w:rsidR="00BF0C28" w:rsidRPr="0051115F">
          <w:rPr>
            <w:sz w:val="22"/>
            <w:szCs w:val="22"/>
          </w:rPr>
          <w:lastRenderedPageBreak/>
          <w:delText>okrem administratívnej</w:delText>
        </w:r>
        <w:r w:rsidR="00DF02C8">
          <w:rPr>
            <w:sz w:val="22"/>
            <w:szCs w:val="22"/>
          </w:rPr>
          <w:delText xml:space="preserve"> finančnej</w:delText>
        </w:r>
        <w:r w:rsidR="00BF0C28" w:rsidRPr="0051115F">
          <w:rPr>
            <w:sz w:val="22"/>
            <w:szCs w:val="22"/>
          </w:rPr>
          <w:delText xml:space="preserve"> kontroly aj</w:delText>
        </w:r>
        <w:r w:rsidR="009813B6">
          <w:rPr>
            <w:sz w:val="22"/>
            <w:szCs w:val="22"/>
          </w:rPr>
          <w:delText xml:space="preserve"> finančnú </w:delText>
        </w:r>
        <w:r w:rsidR="00BF0C28" w:rsidRPr="0051115F">
          <w:rPr>
            <w:sz w:val="22"/>
            <w:szCs w:val="22"/>
          </w:rPr>
          <w:delText>kontrolu na mieste. Poskytovateľ je oprávnený určiť, že časť nárokovaných finančných prostriedkov</w:delText>
        </w:r>
        <w:r w:rsidR="006F3FBB" w:rsidRPr="00EC33ED">
          <w:rPr>
            <w:sz w:val="22"/>
            <w:szCs w:val="22"/>
          </w:rPr>
          <w:delText xml:space="preserve"> v Žiadosti o platbu (poskytnutie predfinancovania)</w:delText>
        </w:r>
        <w:r w:rsidR="00BF0C28" w:rsidRPr="00BB7AB0">
          <w:rPr>
            <w:sz w:val="22"/>
            <w:szCs w:val="22"/>
          </w:rPr>
          <w:delText>, ktorá si vyžaduje doplnenie / zmenu / overenie niektorých skutočností na mieste, príp. to určí Poskytovateľ z iného dôvodu, bude vyčlenená do predmetu samostatnej kontroly. Ak Poskytovateľ vyčlení časť výdavkov na samostatnú kontrolu, lehota, ktorá uplynula od doručenia písomnej formy Žiadosti o</w:delText>
        </w:r>
        <w:r w:rsidR="006F3FBB" w:rsidRPr="00BB7AB0">
          <w:rPr>
            <w:sz w:val="22"/>
            <w:szCs w:val="22"/>
          </w:rPr>
          <w:delText> </w:delText>
        </w:r>
        <w:r w:rsidR="00BF0C28" w:rsidRPr="00BB7AB0">
          <w:rPr>
            <w:sz w:val="22"/>
            <w:szCs w:val="22"/>
          </w:rPr>
          <w:delText>platbu</w:delText>
        </w:r>
        <w:r w:rsidR="006F3FBB" w:rsidRPr="00BB7AB0">
          <w:rPr>
            <w:sz w:val="22"/>
            <w:szCs w:val="22"/>
          </w:rPr>
          <w:delText xml:space="preserve"> (poskytnutie predfinancovania)</w:delText>
        </w:r>
        <w:r w:rsidR="00BF0C28" w:rsidRPr="00BB7AB0">
          <w:rPr>
            <w:sz w:val="22"/>
            <w:szCs w:val="22"/>
          </w:rPr>
          <w:delText>, z ktorej bola časť výdavkov vyčlenená do predmetu samostatnej kontroly sa započítava do lehoty stanovenej na kontrolu Žiadosti o platbu vykonanú administratívnou formou.</w:delText>
        </w:r>
      </w:del>
    </w:p>
    <w:p w14:paraId="3258D557" w14:textId="77777777" w:rsidR="00B77491" w:rsidRDefault="00B77491" w:rsidP="00D72FF2">
      <w:pPr>
        <w:pStyle w:val="ListParagraph"/>
        <w:spacing w:after="120" w:line="276" w:lineRule="auto"/>
        <w:jc w:val="both"/>
        <w:rPr>
          <w:del w:id="147" w:author="Autor"/>
          <w:sz w:val="22"/>
          <w:szCs w:val="22"/>
        </w:rPr>
      </w:pPr>
    </w:p>
    <w:p w14:paraId="4D67694C" w14:textId="1865C62A" w:rsidR="008A7C34" w:rsidRDefault="008A7C34" w:rsidP="008A7C34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ins w:id="148" w:author="Autor"/>
          <w:sz w:val="22"/>
          <w:szCs w:val="22"/>
        </w:rPr>
      </w:pPr>
      <w:ins w:id="149" w:author="Autor">
        <w:r w:rsidRPr="008A7C34">
          <w:rPr>
            <w:sz w:val="22"/>
            <w:szCs w:val="22"/>
          </w:rPr>
          <w:t xml:space="preserve">Poskytovateľ je povinný vykonať kontrolu </w:t>
        </w:r>
        <w:r w:rsidRPr="007D6ABC">
          <w:rPr>
            <w:sz w:val="22"/>
            <w:szCs w:val="22"/>
          </w:rPr>
          <w:t>Žiadosti o platbu podľa §</w:t>
        </w:r>
        <w:r>
          <w:rPr>
            <w:sz w:val="22"/>
            <w:szCs w:val="22"/>
          </w:rPr>
          <w:t xml:space="preserve"> </w:t>
        </w:r>
        <w:r w:rsidRPr="007D6ABC">
          <w:rPr>
            <w:sz w:val="22"/>
            <w:szCs w:val="22"/>
          </w:rPr>
          <w:t>7 a §</w:t>
        </w:r>
        <w:r>
          <w:rPr>
            <w:sz w:val="22"/>
            <w:szCs w:val="22"/>
          </w:rPr>
          <w:t xml:space="preserve"> </w:t>
        </w:r>
        <w:r w:rsidR="00E35C30">
          <w:rPr>
            <w:sz w:val="22"/>
            <w:szCs w:val="22"/>
          </w:rPr>
          <w:t>8 Z</w:t>
        </w:r>
        <w:r w:rsidRPr="007D6ABC">
          <w:rPr>
            <w:sz w:val="22"/>
            <w:szCs w:val="22"/>
          </w:rPr>
          <w:t xml:space="preserve">ákona </w:t>
        </w:r>
        <w:r w:rsidR="00E35C30">
          <w:rPr>
            <w:sz w:val="22"/>
            <w:szCs w:val="22"/>
          </w:rPr>
          <w:t>o</w:t>
        </w:r>
        <w:r>
          <w:rPr>
            <w:sz w:val="22"/>
            <w:szCs w:val="22"/>
          </w:rPr>
          <w:t> </w:t>
        </w:r>
        <w:r w:rsidRPr="007D6ABC">
          <w:rPr>
            <w:sz w:val="22"/>
            <w:szCs w:val="22"/>
          </w:rPr>
          <w:t>finančnej kontrole a</w:t>
        </w:r>
        <w:r>
          <w:rPr>
            <w:sz w:val="22"/>
            <w:szCs w:val="22"/>
          </w:rPr>
          <w:t> </w:t>
        </w:r>
        <w:r w:rsidRPr="007D6ABC">
          <w:rPr>
            <w:sz w:val="22"/>
            <w:szCs w:val="22"/>
          </w:rPr>
          <w:t>audite</w:t>
        </w:r>
        <w:r w:rsidRPr="008713E4">
          <w:rPr>
            <w:sz w:val="22"/>
            <w:szCs w:val="22"/>
          </w:rPr>
          <w:t xml:space="preserve"> </w:t>
        </w:r>
        <w:r w:rsidRPr="00C65054">
          <w:rPr>
            <w:sz w:val="22"/>
            <w:szCs w:val="22"/>
          </w:rPr>
          <w:t xml:space="preserve">a článku </w:t>
        </w:r>
        <w:r w:rsidR="00B80AD2">
          <w:rPr>
            <w:sz w:val="22"/>
            <w:szCs w:val="22"/>
          </w:rPr>
          <w:t>125</w:t>
        </w:r>
        <w:r w:rsidRPr="00C65054">
          <w:rPr>
            <w:sz w:val="22"/>
            <w:szCs w:val="22"/>
          </w:rPr>
          <w:t xml:space="preserve"> všeobecného nariadenia</w:t>
        </w:r>
        <w:r>
          <w:rPr>
            <w:sz w:val="22"/>
            <w:szCs w:val="22"/>
          </w:rPr>
          <w:t xml:space="preserve">, </w:t>
        </w:r>
        <w:r w:rsidR="00E35C30">
          <w:rPr>
            <w:sz w:val="22"/>
            <w:szCs w:val="22"/>
          </w:rPr>
          <w:t>p</w:t>
        </w:r>
        <w:r>
          <w:rPr>
            <w:sz w:val="22"/>
            <w:szCs w:val="22"/>
          </w:rPr>
          <w:t>ričom Prijímateľ</w:t>
        </w:r>
        <w:r w:rsidR="00B1318E">
          <w:rPr>
            <w:sz w:val="22"/>
            <w:szCs w:val="22"/>
          </w:rPr>
          <w:t xml:space="preserve"> je</w:t>
        </w:r>
        <w:r>
          <w:rPr>
            <w:sz w:val="22"/>
            <w:szCs w:val="22"/>
          </w:rPr>
          <w:t xml:space="preserve"> povinný sa na úče</w:t>
        </w:r>
        <w:r w:rsidR="00F461A9">
          <w:rPr>
            <w:sz w:val="22"/>
            <w:szCs w:val="22"/>
          </w:rPr>
          <w:t>ly výkonu kontroly riadiť § 21 z</w:t>
        </w:r>
        <w:r>
          <w:rPr>
            <w:sz w:val="22"/>
            <w:szCs w:val="22"/>
          </w:rPr>
          <w:t>ákona o finančnej kontrole a</w:t>
        </w:r>
        <w:r w:rsidR="00E67ED2">
          <w:rPr>
            <w:sz w:val="22"/>
            <w:szCs w:val="22"/>
          </w:rPr>
          <w:t> </w:t>
        </w:r>
        <w:r>
          <w:rPr>
            <w:sz w:val="22"/>
            <w:szCs w:val="22"/>
          </w:rPr>
          <w:t>audite</w:t>
        </w:r>
        <w:r w:rsidR="00E67ED2">
          <w:rPr>
            <w:sz w:val="22"/>
            <w:szCs w:val="22"/>
          </w:rPr>
          <w:t>,</w:t>
        </w:r>
        <w:r>
          <w:rPr>
            <w:sz w:val="22"/>
            <w:szCs w:val="22"/>
          </w:rPr>
          <w:t xml:space="preserve"> inými relevantnými právnymi predpismi</w:t>
        </w:r>
        <w:r w:rsidR="00E67ED2">
          <w:rPr>
            <w:sz w:val="22"/>
            <w:szCs w:val="22"/>
          </w:rPr>
          <w:t xml:space="preserve"> a </w:t>
        </w:r>
        <w:r w:rsidR="009C2F7D">
          <w:rPr>
            <w:sz w:val="22"/>
            <w:szCs w:val="22"/>
          </w:rPr>
          <w:t>inými</w:t>
        </w:r>
        <w:r w:rsidR="00E67ED2">
          <w:rPr>
            <w:sz w:val="22"/>
            <w:szCs w:val="22"/>
          </w:rPr>
          <w:t xml:space="preserve"> dokumentmi Poskytovateľa</w:t>
        </w:r>
        <w:r>
          <w:rPr>
            <w:sz w:val="22"/>
            <w:szCs w:val="22"/>
          </w:rPr>
          <w:t>.</w:t>
        </w:r>
      </w:ins>
    </w:p>
    <w:p w14:paraId="133F6C0B" w14:textId="77777777" w:rsidR="00B77491" w:rsidRPr="001E030D" w:rsidRDefault="00B77491" w:rsidP="001E030D">
      <w:pPr>
        <w:pStyle w:val="Odsekzoznamu1"/>
        <w:spacing w:after="120" w:line="276" w:lineRule="auto"/>
        <w:ind w:left="360"/>
        <w:jc w:val="both"/>
        <w:rPr>
          <w:ins w:id="150" w:author="Autor"/>
          <w:sz w:val="22"/>
          <w:szCs w:val="22"/>
        </w:rPr>
      </w:pPr>
    </w:p>
    <w:p w14:paraId="032096E6" w14:textId="5132325D" w:rsidR="00A91910" w:rsidRPr="001E030D" w:rsidRDefault="00A91910" w:rsidP="004273A3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  <w:pPrChange w:id="151" w:author="Autor">
          <w:pPr>
            <w:pStyle w:val="ListParagraph"/>
            <w:numPr>
              <w:numId w:val="58"/>
            </w:numPr>
            <w:spacing w:after="120" w:line="276" w:lineRule="auto"/>
            <w:ind w:hanging="360"/>
            <w:jc w:val="both"/>
          </w:pPr>
        </w:pPrChange>
      </w:pPr>
      <w:r w:rsidRPr="001E030D">
        <w:rPr>
          <w:sz w:val="22"/>
          <w:szCs w:val="22"/>
        </w:rPr>
        <w:t xml:space="preserve">Po vykonaní kontroly </w:t>
      </w:r>
      <w:r w:rsidR="006F3FBB" w:rsidRPr="001E030D">
        <w:rPr>
          <w:sz w:val="22"/>
          <w:szCs w:val="22"/>
        </w:rPr>
        <w:t xml:space="preserve">podľa predchádzajúceho odseku </w:t>
      </w:r>
      <w:r w:rsidRPr="001E030D">
        <w:rPr>
          <w:sz w:val="22"/>
          <w:szCs w:val="22"/>
        </w:rPr>
        <w:t xml:space="preserve">Poskytovateľ Žiadosť o platbu </w:t>
      </w:r>
      <w:r w:rsidR="0021081B" w:rsidRPr="001E030D">
        <w:rPr>
          <w:sz w:val="22"/>
          <w:szCs w:val="22"/>
        </w:rPr>
        <w:t xml:space="preserve">(poskytnutie predfinancovania) </w:t>
      </w:r>
      <w:del w:id="152" w:author="Autor">
        <w:r w:rsidRPr="00BF0C28">
          <w:rPr>
            <w:sz w:val="22"/>
            <w:szCs w:val="22"/>
          </w:rPr>
          <w:delText>ako aj</w:delText>
        </w:r>
      </w:del>
      <w:ins w:id="153" w:author="Autor">
        <w:r w:rsidRPr="001E030D">
          <w:rPr>
            <w:sz w:val="22"/>
            <w:szCs w:val="22"/>
          </w:rPr>
          <w:t>a</w:t>
        </w:r>
      </w:ins>
      <w:r w:rsidRPr="001E030D">
        <w:rPr>
          <w:sz w:val="22"/>
          <w:szCs w:val="22"/>
        </w:rPr>
        <w:t xml:space="preserve"> Žiadosť o platbu (zúčtovanie predfinancovania) </w:t>
      </w:r>
      <w:r w:rsidRPr="004273A3">
        <w:rPr>
          <w:b/>
          <w:sz w:val="22"/>
          <w:rPrChange w:id="154" w:author="Autor">
            <w:rPr>
              <w:sz w:val="22"/>
            </w:rPr>
          </w:rPrChange>
        </w:rPr>
        <w:t>schváli v plnej výške</w:t>
      </w:r>
      <w:r w:rsidRPr="001E030D">
        <w:rPr>
          <w:sz w:val="22"/>
          <w:szCs w:val="22"/>
        </w:rPr>
        <w:t xml:space="preserve">, </w:t>
      </w:r>
      <w:r w:rsidRPr="004273A3">
        <w:rPr>
          <w:b/>
          <w:sz w:val="22"/>
          <w:rPrChange w:id="155" w:author="Autor">
            <w:rPr>
              <w:sz w:val="22"/>
            </w:rPr>
          </w:rPrChange>
        </w:rPr>
        <w:t>schváli v zníženej výške</w:t>
      </w:r>
      <w:r w:rsidR="00B0411F" w:rsidRPr="001E030D">
        <w:rPr>
          <w:sz w:val="22"/>
          <w:szCs w:val="22"/>
        </w:rPr>
        <w:t xml:space="preserve">, </w:t>
      </w:r>
      <w:r w:rsidR="00B0411F" w:rsidRPr="004273A3">
        <w:rPr>
          <w:b/>
          <w:sz w:val="22"/>
          <w:rPrChange w:id="156" w:author="Autor">
            <w:rPr>
              <w:sz w:val="22"/>
            </w:rPr>
          </w:rPrChange>
        </w:rPr>
        <w:t>zamietne</w:t>
      </w:r>
      <w:r w:rsidR="00B0411F" w:rsidRPr="001E030D">
        <w:rPr>
          <w:sz w:val="22"/>
          <w:szCs w:val="22"/>
        </w:rPr>
        <w:t>,</w:t>
      </w:r>
      <w:r w:rsidRPr="001E030D">
        <w:rPr>
          <w:sz w:val="22"/>
          <w:szCs w:val="22"/>
        </w:rPr>
        <w:t xml:space="preserve"> </w:t>
      </w:r>
      <w:del w:id="157" w:author="Autor">
        <w:r w:rsidRPr="00BF0C28">
          <w:rPr>
            <w:sz w:val="22"/>
            <w:szCs w:val="22"/>
          </w:rPr>
          <w:delText>alebo</w:delText>
        </w:r>
      </w:del>
      <w:ins w:id="158" w:author="Autor">
        <w:r w:rsidR="00FD6506">
          <w:rPr>
            <w:sz w:val="22"/>
            <w:szCs w:val="22"/>
          </w:rPr>
          <w:t xml:space="preserve">pozastaví </w:t>
        </w:r>
        <w:r w:rsidRPr="001E030D">
          <w:rPr>
            <w:sz w:val="22"/>
            <w:szCs w:val="22"/>
          </w:rPr>
          <w:t xml:space="preserve">alebo </w:t>
        </w:r>
        <w:r w:rsidR="00DF36D9">
          <w:rPr>
            <w:sz w:val="22"/>
            <w:szCs w:val="22"/>
          </w:rPr>
          <w:t>zo Žiadosti o platbu (poskytnutie pre</w:t>
        </w:r>
        <w:r w:rsidR="00C843D4">
          <w:rPr>
            <w:sz w:val="22"/>
            <w:szCs w:val="22"/>
          </w:rPr>
          <w:t>d</w:t>
        </w:r>
        <w:r w:rsidR="00DF36D9">
          <w:rPr>
            <w:sz w:val="22"/>
            <w:szCs w:val="22"/>
          </w:rPr>
          <w:t>financovania)</w:t>
        </w:r>
      </w:ins>
      <w:r w:rsidR="00DF36D9">
        <w:rPr>
          <w:sz w:val="22"/>
          <w:szCs w:val="22"/>
        </w:rPr>
        <w:t xml:space="preserve"> </w:t>
      </w:r>
      <w:r w:rsidR="00B0411F" w:rsidRPr="004273A3">
        <w:rPr>
          <w:b/>
          <w:sz w:val="22"/>
          <w:rPrChange w:id="159" w:author="Autor">
            <w:rPr>
              <w:sz w:val="22"/>
            </w:rPr>
          </w:rPrChange>
        </w:rPr>
        <w:t>vyčlení časť deklarovaných výdavkov na samostatnú kontrolu</w:t>
      </w:r>
      <w:r w:rsidRPr="001E030D">
        <w:rPr>
          <w:sz w:val="22"/>
          <w:szCs w:val="22"/>
        </w:rPr>
        <w:t>, a to v lehotách určených Systémom finančného riadenia. Prijímateľovi vznikne nárok na schválenie Žiadosti o platbu (zúčtovanie predfinancovania</w:t>
      </w:r>
      <w:ins w:id="160" w:author="Autor">
        <w:r w:rsidRPr="001E030D">
          <w:rPr>
            <w:sz w:val="22"/>
            <w:szCs w:val="22"/>
          </w:rPr>
          <w:t>)</w:t>
        </w:r>
        <w:r w:rsidR="00DF36D9">
          <w:rPr>
            <w:sz w:val="22"/>
            <w:szCs w:val="22"/>
          </w:rPr>
          <w:t xml:space="preserve"> a Žiadosti o platbu (poskytnutie predfinancovani</w:t>
        </w:r>
        <w:r w:rsidR="0018671C">
          <w:rPr>
            <w:sz w:val="22"/>
            <w:szCs w:val="22"/>
          </w:rPr>
          <w:t>a</w:t>
        </w:r>
      </w:ins>
      <w:r w:rsidR="00DF36D9">
        <w:rPr>
          <w:sz w:val="22"/>
          <w:szCs w:val="22"/>
        </w:rPr>
        <w:t>)</w:t>
      </w:r>
      <w:r w:rsidRPr="001E030D">
        <w:rPr>
          <w:sz w:val="22"/>
          <w:szCs w:val="22"/>
        </w:rPr>
        <w:t xml:space="preserve">,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1449B22D" w14:textId="77777777" w:rsidR="00A91910" w:rsidRPr="00A91910" w:rsidRDefault="00A91910" w:rsidP="004273A3">
      <w:pPr>
        <w:pStyle w:val="Odsekzoznamu1"/>
        <w:tabs>
          <w:tab w:val="num" w:pos="1353"/>
        </w:tabs>
        <w:spacing w:after="120" w:line="276" w:lineRule="auto"/>
        <w:ind w:left="360"/>
        <w:jc w:val="both"/>
        <w:rPr>
          <w:sz w:val="22"/>
          <w:szCs w:val="22"/>
        </w:rPr>
        <w:pPrChange w:id="161" w:author="Autor">
          <w:pPr>
            <w:pStyle w:val="ListParagraph"/>
            <w:tabs>
              <w:tab w:val="num" w:pos="1353"/>
            </w:tabs>
            <w:spacing w:after="120" w:line="276" w:lineRule="auto"/>
            <w:jc w:val="both"/>
          </w:pPr>
        </w:pPrChange>
      </w:pPr>
    </w:p>
    <w:p w14:paraId="0DC30011" w14:textId="77777777" w:rsidR="00A91910" w:rsidRPr="00A91910" w:rsidRDefault="00A91910" w:rsidP="00D72FF2">
      <w:pPr>
        <w:pStyle w:val="ListParagraph"/>
        <w:numPr>
          <w:ilvl w:val="0"/>
          <w:numId w:val="58"/>
        </w:numPr>
        <w:tabs>
          <w:tab w:val="num" w:pos="900"/>
          <w:tab w:val="num" w:pos="1353"/>
        </w:tabs>
        <w:spacing w:after="120" w:line="276" w:lineRule="auto"/>
        <w:jc w:val="both"/>
        <w:rPr>
          <w:del w:id="162" w:author="Autor"/>
          <w:sz w:val="22"/>
          <w:szCs w:val="22"/>
        </w:rPr>
      </w:pPr>
      <w:del w:id="163" w:author="Autor">
        <w:r w:rsidRPr="00A91910">
          <w:rPr>
            <w:sz w:val="22"/>
            <w:szCs w:val="22"/>
          </w:rPr>
          <w:delText>Poskytovateľ po uhradení Prijímateľovi maximálne 95 % NFP na Projekt systémom predfinancovania zabezpečí poskytnutie zostávajúcich minimálne 5 % NFP systémom refundácie na základe Žiadosti o platbu (s príznakom záverečná). Spolu s touto Žiadosťou o platbu predloží Prijímateľ aj účtovné doklady a výpis z účtu (resp. prehlásenie banky o úhrade) potvrdzujúci skutočnú úhradu výdavkov deklarovaných v Žiadosti o platbu, ako aj relevantnú podpornú dokumentáciu. Ak Prijímateľ pri Realizácii aktivít Projektu nedosiahne 95 % NFP, Projekt môže byť ukončený aj Žiadosťou o platbu (zúčtovanie predfinancovania). O tejto skutočnosti je Prijímateľ povinný bezodkladne informovať Poskytovateľa.</w:delText>
        </w:r>
      </w:del>
    </w:p>
    <w:p w14:paraId="0CE63D55" w14:textId="77777777" w:rsidR="00A91910" w:rsidRPr="00A91910" w:rsidRDefault="00A91910" w:rsidP="00D72FF2">
      <w:pPr>
        <w:pStyle w:val="ListParagraph"/>
        <w:tabs>
          <w:tab w:val="num" w:pos="1353"/>
        </w:tabs>
        <w:spacing w:after="120" w:line="276" w:lineRule="auto"/>
        <w:jc w:val="both"/>
        <w:rPr>
          <w:del w:id="164" w:author="Autor"/>
          <w:sz w:val="22"/>
          <w:szCs w:val="22"/>
        </w:rPr>
      </w:pPr>
    </w:p>
    <w:p w14:paraId="1DC7ABE2" w14:textId="77CB9F59" w:rsidR="000D1AD5" w:rsidRDefault="00A91910" w:rsidP="00483C08">
      <w:pPr>
        <w:pStyle w:val="Odsekzoznamu"/>
        <w:rPr>
          <w:ins w:id="165" w:author="Autor"/>
          <w:sz w:val="22"/>
          <w:szCs w:val="22"/>
        </w:rPr>
      </w:pPr>
      <w:del w:id="166" w:author="Autor">
        <w:r w:rsidRPr="00A91910">
          <w:rPr>
            <w:sz w:val="22"/>
            <w:szCs w:val="22"/>
          </w:rPr>
          <w:delText xml:space="preserve">Ustanovenia odsekov 8 až 10 tohto článku VZP sa použijú rovnako aj na úpravu práv a povinností Zmluvných strán pri administrácií Žiadosti o platbu (s príznakom záverečná) podľa predchádzajúceho odseku tohto článku VZP. </w:delText>
        </w:r>
      </w:del>
      <w:ins w:id="167" w:author="Autor">
        <w:r w:rsidR="004E0031">
          <w:rPr>
            <w:sz w:val="22"/>
            <w:szCs w:val="22"/>
          </w:rPr>
          <w:t xml:space="preserve">Predfinancovanie sa poskytuje až do momentu dosiahnutia maximálne 100 % celkových oprávnených výdavkov na projekt. </w:t>
        </w:r>
        <w:r w:rsidR="00B60300" w:rsidRPr="004E0031">
          <w:rPr>
            <w:sz w:val="22"/>
            <w:szCs w:val="22"/>
          </w:rPr>
          <w:t>Posledná Žiadosť o platbu (zúčtovanie predfinancovania) predložená v rámci Realizácie aktivít Projektu plní funkciu Žiadosti o platbu (s príznakom záverečná).</w:t>
        </w:r>
        <w:r w:rsidR="00B60300" w:rsidRPr="00211C45">
          <w:rPr>
            <w:sz w:val="22"/>
            <w:szCs w:val="22"/>
          </w:rPr>
          <w:t xml:space="preserve"> </w:t>
        </w:r>
      </w:ins>
    </w:p>
    <w:p w14:paraId="5831B78C" w14:textId="14435E04" w:rsidR="009C2F7D" w:rsidRDefault="000D1AD5" w:rsidP="00994CE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ins w:id="168" w:author="Autor"/>
          <w:sz w:val="22"/>
          <w:szCs w:val="22"/>
        </w:rPr>
      </w:pPr>
      <w:ins w:id="169" w:author="Autor">
        <w:r w:rsidRPr="008D1F03">
          <w:rPr>
            <w:sz w:val="22"/>
            <w:szCs w:val="22"/>
          </w:rPr>
          <w:t xml:space="preserve">Ak Žiadosť o platbu (poskytnutie predfinancovania) obsahuje výdavky, ktoré sú predmetom </w:t>
        </w:r>
        <w:r w:rsidR="008D1F03" w:rsidRPr="008D1F03">
          <w:rPr>
            <w:sz w:val="22"/>
            <w:szCs w:val="22"/>
          </w:rPr>
          <w:t>P</w:t>
        </w:r>
        <w:r w:rsidRPr="008D1F03">
          <w:rPr>
            <w:sz w:val="22"/>
            <w:szCs w:val="22"/>
          </w:rPr>
          <w:t xml:space="preserve">rebiehajúceho skúmania, </w:t>
        </w:r>
        <w:r w:rsidR="008D1F03" w:rsidRPr="008D1F03">
          <w:rPr>
            <w:sz w:val="22"/>
            <w:szCs w:val="22"/>
          </w:rPr>
          <w:t>Poskytovateľ môže</w:t>
        </w:r>
        <w:r w:rsidRPr="008D1F03">
          <w:rPr>
            <w:sz w:val="22"/>
            <w:szCs w:val="22"/>
          </w:rPr>
          <w:t xml:space="preserve"> pozastav</w:t>
        </w:r>
        <w:r w:rsidR="008D1F03" w:rsidRPr="008D1F03">
          <w:rPr>
            <w:sz w:val="22"/>
            <w:szCs w:val="22"/>
          </w:rPr>
          <w:t>iť</w:t>
        </w:r>
        <w:r w:rsidRPr="008D1F03">
          <w:rPr>
            <w:sz w:val="22"/>
            <w:szCs w:val="22"/>
          </w:rPr>
          <w:t xml:space="preserve"> schvaľovanie </w:t>
        </w:r>
        <w:r w:rsidR="00044FBC">
          <w:rPr>
            <w:sz w:val="22"/>
            <w:szCs w:val="22"/>
          </w:rPr>
          <w:t>dotknutých</w:t>
        </w:r>
        <w:r w:rsidRPr="008D1F03">
          <w:rPr>
            <w:sz w:val="22"/>
            <w:szCs w:val="22"/>
          </w:rPr>
          <w:t xml:space="preserve">výdavkov </w:t>
        </w:r>
        <w:r w:rsidR="008D1F03">
          <w:rPr>
            <w:sz w:val="22"/>
            <w:szCs w:val="22"/>
          </w:rPr>
          <w:t xml:space="preserve">až </w:t>
        </w:r>
        <w:r w:rsidRPr="008D1F03">
          <w:rPr>
            <w:sz w:val="22"/>
            <w:szCs w:val="22"/>
          </w:rPr>
          <w:t>do času ukončenia skúmania</w:t>
        </w:r>
        <w:r w:rsidR="008D1F03">
          <w:rPr>
            <w:sz w:val="22"/>
            <w:szCs w:val="22"/>
          </w:rPr>
          <w:t>. Ak sú výdavky, ktorých sa týka Prebiehajúce skúmanie zahrnuté do Žiadosti o platbu (zúčtovanie predfinancovania)</w:t>
        </w:r>
        <w:r w:rsidR="009C2F7D">
          <w:rPr>
            <w:sz w:val="22"/>
            <w:szCs w:val="22"/>
          </w:rPr>
          <w:t xml:space="preserve">, Poskytovateľ pozastaví schvaľovanie celej takejto Žiadosti o platbu (a to aj za výdavky, ktorých sa Prebiehajúce skúmanie netýka), a to až do času ukončenia skúmania.  </w:t>
        </w:r>
      </w:ins>
    </w:p>
    <w:p w14:paraId="79FBC174" w14:textId="77777777" w:rsidR="009C2F7D" w:rsidRDefault="009C2F7D" w:rsidP="004273A3">
      <w:pPr>
        <w:pStyle w:val="Odsekzoznamu"/>
        <w:rPr>
          <w:sz w:val="22"/>
          <w:szCs w:val="22"/>
        </w:rPr>
        <w:pPrChange w:id="170" w:author="Autor">
          <w:pPr>
            <w:pStyle w:val="ListParagraph"/>
            <w:numPr>
              <w:numId w:val="58"/>
            </w:numPr>
            <w:tabs>
              <w:tab w:val="num" w:pos="900"/>
              <w:tab w:val="num" w:pos="1353"/>
            </w:tabs>
            <w:spacing w:before="240" w:after="120" w:line="276" w:lineRule="auto"/>
            <w:ind w:hanging="360"/>
            <w:jc w:val="both"/>
          </w:pPr>
        </w:pPrChange>
      </w:pPr>
    </w:p>
    <w:p w14:paraId="0F1479CB" w14:textId="2AC0D40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lastRenderedPageBreak/>
        <w:t xml:space="preserve">Článok 17b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ZÁLOHOVÝCH PLATIEB</w:t>
      </w:r>
    </w:p>
    <w:p w14:paraId="1F9125C2" w14:textId="77777777" w:rsidR="00A91910" w:rsidRPr="00A91910" w:rsidRDefault="00A91910" w:rsidP="004273A3">
      <w:pPr>
        <w:pStyle w:val="Odsekzoznamu1"/>
        <w:numPr>
          <w:ilvl w:val="0"/>
          <w:numId w:val="59"/>
        </w:numPr>
        <w:spacing w:before="240" w:after="120" w:line="276" w:lineRule="auto"/>
        <w:jc w:val="both"/>
        <w:rPr>
          <w:sz w:val="22"/>
          <w:szCs w:val="22"/>
        </w:rPr>
        <w:pPrChange w:id="171" w:author="Autor">
          <w:pPr>
            <w:pStyle w:val="ListParagraph"/>
            <w:numPr>
              <w:numId w:val="59"/>
            </w:numPr>
            <w:spacing w:before="240" w:after="120"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t>Poskytovateľ zabezpečí poskytnutie NFP, resp. jeho časti (ďalej aj „platba“) systémom zálohových platieb na základe Žiadosti o platbu (poskytnutie zálohovej platby)</w:t>
      </w:r>
      <w:r w:rsidR="00193AC2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Žiados</w:t>
      </w:r>
      <w:r w:rsidR="00193AC2">
        <w:rPr>
          <w:sz w:val="22"/>
          <w:szCs w:val="22"/>
        </w:rPr>
        <w:t>ť</w:t>
      </w:r>
      <w:r w:rsidRPr="00A91910">
        <w:rPr>
          <w:sz w:val="22"/>
          <w:szCs w:val="22"/>
        </w:rPr>
        <w:t xml:space="preserve"> o platbu </w:t>
      </w:r>
      <w:r w:rsidR="00193AC2">
        <w:rPr>
          <w:sz w:val="22"/>
          <w:szCs w:val="22"/>
        </w:rPr>
        <w:t xml:space="preserve">(poskytnutie zálohovej platby) </w:t>
      </w:r>
      <w:r w:rsidRPr="00A91910">
        <w:rPr>
          <w:sz w:val="22"/>
          <w:szCs w:val="22"/>
        </w:rPr>
        <w:t xml:space="preserve">predkladá Prijímateľ v EUR. </w:t>
      </w:r>
      <w:ins w:id="172" w:author="Autor">
        <w:r w:rsidR="00E35C30">
          <w:rPr>
            <w:sz w:val="22"/>
            <w:szCs w:val="22"/>
          </w:rPr>
          <w:t>Podrobnosti a detailné postupy realizácie platieb systémom zálohových platieb sú upravené v</w:t>
        </w:r>
        <w:r w:rsidR="001C6578">
          <w:rPr>
            <w:sz w:val="22"/>
            <w:szCs w:val="22"/>
          </w:rPr>
          <w:t xml:space="preserve"> príslušnej</w:t>
        </w:r>
        <w:r w:rsidR="00E35C30">
          <w:rPr>
            <w:sz w:val="22"/>
            <w:szCs w:val="22"/>
          </w:rPr>
          <w:t xml:space="preserve"> kapitole Systému finančného riadenia, ktorý sa Zmluvné strany zaväzujú dodržiavať.</w:t>
        </w:r>
      </w:ins>
    </w:p>
    <w:p w14:paraId="1E62421E" w14:textId="77777777" w:rsidR="00A91910" w:rsidRPr="00A91910" w:rsidRDefault="00A91910" w:rsidP="004273A3">
      <w:pPr>
        <w:pStyle w:val="Odsekzoznamu1"/>
        <w:spacing w:after="120" w:line="276" w:lineRule="auto"/>
        <w:jc w:val="both"/>
        <w:rPr>
          <w:sz w:val="22"/>
          <w:szCs w:val="22"/>
        </w:rPr>
        <w:pPrChange w:id="173" w:author="Autor">
          <w:pPr>
            <w:pStyle w:val="ListParagraph"/>
            <w:spacing w:after="120" w:line="276" w:lineRule="auto"/>
            <w:jc w:val="both"/>
          </w:pPr>
        </w:pPrChange>
      </w:pPr>
    </w:p>
    <w:p w14:paraId="3A8F4D0B" w14:textId="56496E06" w:rsidR="00A91910" w:rsidRPr="00A91910" w:rsidRDefault="00A91910" w:rsidP="004273A3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  <w:pPrChange w:id="174" w:author="Autor">
          <w:pPr>
            <w:pStyle w:val="ListParagraph"/>
            <w:numPr>
              <w:numId w:val="59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t xml:space="preserve">Prijímateľ po </w:t>
      </w:r>
      <w:r w:rsidRPr="004E0031">
        <w:rPr>
          <w:sz w:val="22"/>
          <w:szCs w:val="22"/>
        </w:rPr>
        <w:t>Začatí realizácie</w:t>
      </w:r>
      <w:r w:rsidR="0018671C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>aktivít Projektu</w:t>
      </w:r>
      <w:ins w:id="175" w:author="Autor">
        <w:r w:rsidR="00A56561" w:rsidRPr="004E0031">
          <w:rPr>
            <w:sz w:val="22"/>
            <w:szCs w:val="22"/>
          </w:rPr>
          <w:t xml:space="preserve"> a nadobudnutí účinnosti </w:t>
        </w:r>
        <w:r w:rsidR="00671E9C" w:rsidRPr="004E0031">
          <w:rPr>
            <w:sz w:val="22"/>
            <w:szCs w:val="22"/>
          </w:rPr>
          <w:t>Z</w:t>
        </w:r>
        <w:r w:rsidR="00A56561" w:rsidRPr="004E0031">
          <w:rPr>
            <w:sz w:val="22"/>
            <w:szCs w:val="22"/>
          </w:rPr>
          <w:t>mluvy</w:t>
        </w:r>
        <w:r w:rsidR="00671E9C" w:rsidRPr="004E0031">
          <w:rPr>
            <w:sz w:val="22"/>
            <w:szCs w:val="22"/>
          </w:rPr>
          <w:t xml:space="preserve"> o poskytnutí NFP</w:t>
        </w:r>
        <w:r w:rsidR="00A56561" w:rsidRPr="004E0031">
          <w:rPr>
            <w:sz w:val="22"/>
            <w:szCs w:val="22"/>
          </w:rPr>
          <w:t>,</w:t>
        </w:r>
      </w:ins>
      <w:r w:rsidRPr="004E0031">
        <w:rPr>
          <w:sz w:val="22"/>
          <w:szCs w:val="22"/>
        </w:rPr>
        <w:t xml:space="preserve"> predkladá</w:t>
      </w:r>
      <w:r w:rsidRPr="00A91910">
        <w:rPr>
          <w:sz w:val="22"/>
          <w:szCs w:val="22"/>
        </w:rPr>
        <w:t xml:space="preserve"> Poskytovateľovi Žiadosť o platbu (poskytnutie zálohovej platby) maximálne do výšky 40 % </w:t>
      </w:r>
      <w:bookmarkStart w:id="176" w:name="OLE_LINK3"/>
      <w:r w:rsidRPr="00A91910">
        <w:rPr>
          <w:sz w:val="22"/>
          <w:szCs w:val="22"/>
        </w:rPr>
        <w:t>z relevantnej časti rozpočtu Projektu zodpovedajúcim 12 mesiacov Realizácie aktivít Projektu z prostriedkov zodpovedajúcich podielu prostriedkov EÚ a štátneho rozpočtu SR na spolufinancovanie</w:t>
      </w:r>
      <w:bookmarkEnd w:id="176"/>
      <w:r w:rsidRPr="00A91910">
        <w:rPr>
          <w:sz w:val="22"/>
          <w:szCs w:val="22"/>
        </w:rPr>
        <w:t xml:space="preserve">. </w:t>
      </w:r>
    </w:p>
    <w:p w14:paraId="268B782A" w14:textId="77777777" w:rsidR="00A91910" w:rsidRPr="00A91910" w:rsidRDefault="00A91910" w:rsidP="004273A3">
      <w:pPr>
        <w:pStyle w:val="Odsekzoznamu1"/>
        <w:spacing w:after="120" w:line="276" w:lineRule="auto"/>
        <w:jc w:val="both"/>
        <w:rPr>
          <w:sz w:val="22"/>
          <w:szCs w:val="22"/>
        </w:rPr>
        <w:pPrChange w:id="177" w:author="Autor">
          <w:pPr>
            <w:pStyle w:val="ListParagraph"/>
            <w:spacing w:after="120" w:line="276" w:lineRule="auto"/>
            <w:jc w:val="both"/>
          </w:pPr>
        </w:pPrChange>
      </w:pPr>
    </w:p>
    <w:p w14:paraId="4F8D9C94" w14:textId="5CCE3BB9" w:rsidR="00A56561" w:rsidRPr="00802C1A" w:rsidRDefault="00A91910" w:rsidP="004273A3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  <w:pPrChange w:id="178" w:author="Autor">
          <w:pPr>
            <w:pStyle w:val="ListParagraph"/>
            <w:numPr>
              <w:numId w:val="59"/>
            </w:numPr>
            <w:spacing w:after="120" w:line="276" w:lineRule="auto"/>
            <w:ind w:hanging="360"/>
            <w:jc w:val="both"/>
          </w:pPr>
        </w:pPrChange>
      </w:pPr>
      <w:del w:id="179" w:author="Autor">
        <w:r w:rsidRPr="00A91910">
          <w:rPr>
            <w:sz w:val="22"/>
            <w:szCs w:val="22"/>
          </w:rPr>
          <w:delText>Výška</w:delText>
        </w:r>
      </w:del>
      <w:ins w:id="180" w:author="Autor">
        <w:r w:rsidR="00A56561">
          <w:rPr>
            <w:sz w:val="22"/>
            <w:szCs w:val="22"/>
          </w:rPr>
          <w:t>Pravidlá pre výpočet</w:t>
        </w:r>
      </w:ins>
      <w:r w:rsidR="00A56561" w:rsidRPr="00802C1A">
        <w:rPr>
          <w:sz w:val="22"/>
          <w:szCs w:val="22"/>
        </w:rPr>
        <w:t xml:space="preserve"> maximálnej </w:t>
      </w:r>
      <w:ins w:id="181" w:author="Autor">
        <w:r w:rsidR="00A56561">
          <w:rPr>
            <w:sz w:val="22"/>
            <w:szCs w:val="22"/>
          </w:rPr>
          <w:t xml:space="preserve">výšky </w:t>
        </w:r>
      </w:ins>
      <w:r w:rsidR="00A56561" w:rsidRPr="00802C1A">
        <w:rPr>
          <w:sz w:val="22"/>
          <w:szCs w:val="22"/>
        </w:rPr>
        <w:t xml:space="preserve">zálohovej platby </w:t>
      </w:r>
      <w:del w:id="182" w:author="Autor">
        <w:r w:rsidRPr="00A91910">
          <w:rPr>
            <w:sz w:val="22"/>
            <w:szCs w:val="22"/>
          </w:rPr>
          <w:delText>sa vypočíta nasledovne:</w:delText>
        </w:r>
      </w:del>
      <w:ins w:id="183" w:author="Autor">
        <w:r w:rsidR="00A56561">
          <w:rPr>
            <w:sz w:val="22"/>
            <w:szCs w:val="22"/>
          </w:rPr>
          <w:t>a pravidlá poskytnutia nasledujúcej zálohovej platby sú uvedené v</w:t>
        </w:r>
        <w:r w:rsidR="001C6578">
          <w:rPr>
            <w:sz w:val="22"/>
            <w:szCs w:val="22"/>
          </w:rPr>
          <w:t xml:space="preserve"> príslušnej</w:t>
        </w:r>
        <w:r w:rsidR="00E35C30">
          <w:rPr>
            <w:sz w:val="22"/>
            <w:szCs w:val="22"/>
          </w:rPr>
          <w:t> kapitole</w:t>
        </w:r>
        <w:r w:rsidR="00A56561">
          <w:rPr>
            <w:sz w:val="22"/>
            <w:szCs w:val="22"/>
          </w:rPr>
          <w:t xml:space="preserve"> S</w:t>
        </w:r>
        <w:r w:rsidR="00E35C30">
          <w:rPr>
            <w:sz w:val="22"/>
            <w:szCs w:val="22"/>
          </w:rPr>
          <w:t>ystému finančného riadenia.</w:t>
        </w:r>
      </w:ins>
    </w:p>
    <w:tbl>
      <w:tblPr>
        <w:tblpPr w:leftFromText="141" w:rightFromText="141" w:vertAnchor="text" w:horzAnchor="margin" w:tblpXSpec="right" w:tblpY="148"/>
        <w:tblW w:w="8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0"/>
        <w:gridCol w:w="567"/>
        <w:gridCol w:w="937"/>
        <w:gridCol w:w="470"/>
        <w:gridCol w:w="2964"/>
        <w:gridCol w:w="376"/>
        <w:gridCol w:w="640"/>
      </w:tblGrid>
      <w:tr w:rsidR="00A91910" w:rsidRPr="00841663" w14:paraId="0430DB33" w14:textId="77777777" w:rsidTr="00A91910">
        <w:trPr>
          <w:trHeight w:val="279"/>
          <w:del w:id="184" w:author="Autor"/>
        </w:trPr>
        <w:tc>
          <w:tcPr>
            <w:tcW w:w="245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62256" w14:textId="77777777" w:rsidR="00A91910" w:rsidRPr="00841663" w:rsidRDefault="00A91910" w:rsidP="00D72FF2">
            <w:pPr>
              <w:autoSpaceDE w:val="0"/>
              <w:autoSpaceDN w:val="0"/>
              <w:adjustRightInd w:val="0"/>
              <w:spacing w:after="120"/>
              <w:jc w:val="center"/>
              <w:rPr>
                <w:del w:id="185" w:author="Autor"/>
                <w:rFonts w:ascii="Times New Roman" w:hAnsi="Times New Roman"/>
                <w:sz w:val="20"/>
                <w:szCs w:val="20"/>
                <w:lang w:eastAsia="sk-SK"/>
              </w:rPr>
            </w:pPr>
            <w:del w:id="186" w:author="Autor">
              <w:r w:rsidRPr="00841663">
                <w:rPr>
                  <w:rFonts w:ascii="Times New Roman" w:hAnsi="Times New Roman"/>
                  <w:sz w:val="20"/>
                  <w:szCs w:val="20"/>
                  <w:lang w:eastAsia="sk-SK"/>
                </w:rPr>
                <w:delText>maximálna výška poskytnutej zálohovej platby</w:delText>
              </w:r>
            </w:del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0404B" w14:textId="77777777" w:rsidR="00A91910" w:rsidRPr="00841663" w:rsidRDefault="00A91910" w:rsidP="00D72FF2">
            <w:pPr>
              <w:autoSpaceDE w:val="0"/>
              <w:autoSpaceDN w:val="0"/>
              <w:adjustRightInd w:val="0"/>
              <w:spacing w:after="120"/>
              <w:jc w:val="center"/>
              <w:rPr>
                <w:del w:id="187" w:author="Autor"/>
                <w:rFonts w:ascii="Times New Roman" w:hAnsi="Times New Roman"/>
                <w:sz w:val="20"/>
                <w:szCs w:val="20"/>
                <w:lang w:eastAsia="sk-SK"/>
              </w:rPr>
            </w:pPr>
            <w:del w:id="188" w:author="Autor">
              <w:r w:rsidRPr="00841663">
                <w:rPr>
                  <w:rFonts w:ascii="Times New Roman" w:hAnsi="Times New Roman"/>
                  <w:sz w:val="20"/>
                  <w:szCs w:val="20"/>
                  <w:lang w:eastAsia="sk-SK"/>
                </w:rPr>
                <w:delText>=</w:delText>
              </w:r>
            </w:del>
          </w:p>
        </w:tc>
        <w:tc>
          <w:tcPr>
            <w:tcW w:w="93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F4B3F" w14:textId="77777777" w:rsidR="00A91910" w:rsidRPr="00841663" w:rsidRDefault="00A91910" w:rsidP="00D72FF2">
            <w:pPr>
              <w:autoSpaceDE w:val="0"/>
              <w:autoSpaceDN w:val="0"/>
              <w:adjustRightInd w:val="0"/>
              <w:spacing w:after="120"/>
              <w:jc w:val="center"/>
              <w:rPr>
                <w:del w:id="189" w:author="Autor"/>
                <w:rFonts w:ascii="Times New Roman" w:hAnsi="Times New Roman"/>
                <w:sz w:val="20"/>
                <w:szCs w:val="20"/>
                <w:lang w:eastAsia="sk-SK"/>
              </w:rPr>
            </w:pPr>
            <w:del w:id="190" w:author="Autor">
              <w:r w:rsidRPr="00841663">
                <w:rPr>
                  <w:rFonts w:ascii="Times New Roman" w:hAnsi="Times New Roman"/>
                  <w:sz w:val="20"/>
                  <w:szCs w:val="20"/>
                  <w:lang w:eastAsia="sk-SK"/>
                </w:rPr>
                <w:delText>0,4</w:delText>
              </w:r>
            </w:del>
          </w:p>
        </w:tc>
        <w:tc>
          <w:tcPr>
            <w:tcW w:w="47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68D18" w14:textId="77777777" w:rsidR="00A91910" w:rsidRPr="00841663" w:rsidRDefault="00A91910" w:rsidP="00D72FF2">
            <w:pPr>
              <w:autoSpaceDE w:val="0"/>
              <w:autoSpaceDN w:val="0"/>
              <w:adjustRightInd w:val="0"/>
              <w:spacing w:after="120"/>
              <w:jc w:val="center"/>
              <w:rPr>
                <w:del w:id="191" w:author="Autor"/>
                <w:rFonts w:ascii="Times New Roman" w:hAnsi="Times New Roman"/>
                <w:sz w:val="20"/>
                <w:szCs w:val="20"/>
                <w:lang w:eastAsia="sk-SK"/>
              </w:rPr>
            </w:pPr>
            <w:del w:id="192" w:author="Autor">
              <w:r w:rsidRPr="00841663">
                <w:rPr>
                  <w:rFonts w:ascii="Times New Roman" w:hAnsi="Times New Roman"/>
                  <w:sz w:val="20"/>
                  <w:szCs w:val="20"/>
                  <w:lang w:eastAsia="sk-SK"/>
                </w:rPr>
                <w:delText>x</w:delText>
              </w:r>
            </w:del>
          </w:p>
        </w:tc>
        <w:tc>
          <w:tcPr>
            <w:tcW w:w="2964" w:type="dxa"/>
            <w:tcBorders>
              <w:top w:val="nil"/>
              <w:left w:val="nil"/>
              <w:right w:val="nil"/>
            </w:tcBorders>
            <w:vAlign w:val="center"/>
          </w:tcPr>
          <w:p w14:paraId="366FD06C" w14:textId="77777777" w:rsidR="00A91910" w:rsidRPr="00841663" w:rsidRDefault="00A91910" w:rsidP="00D72FF2">
            <w:pPr>
              <w:autoSpaceDE w:val="0"/>
              <w:autoSpaceDN w:val="0"/>
              <w:adjustRightInd w:val="0"/>
              <w:spacing w:after="120"/>
              <w:jc w:val="center"/>
              <w:rPr>
                <w:del w:id="193" w:author="Autor"/>
                <w:rFonts w:ascii="Times New Roman" w:hAnsi="Times New Roman"/>
                <w:sz w:val="20"/>
                <w:szCs w:val="20"/>
                <w:lang w:eastAsia="sk-SK"/>
              </w:rPr>
            </w:pPr>
            <w:del w:id="194" w:author="Autor">
              <w:r w:rsidRPr="00841663">
                <w:rPr>
                  <w:rFonts w:ascii="Times New Roman" w:hAnsi="Times New Roman"/>
                  <w:sz w:val="20"/>
                  <w:szCs w:val="20"/>
                  <w:lang w:eastAsia="sk-SK"/>
                </w:rPr>
                <w:delText>celková suma NFP</w:delText>
              </w:r>
            </w:del>
          </w:p>
        </w:tc>
        <w:tc>
          <w:tcPr>
            <w:tcW w:w="37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B9F10" w14:textId="77777777" w:rsidR="00A91910" w:rsidRPr="00841663" w:rsidRDefault="00A91910" w:rsidP="00D72FF2">
            <w:pPr>
              <w:autoSpaceDE w:val="0"/>
              <w:autoSpaceDN w:val="0"/>
              <w:adjustRightInd w:val="0"/>
              <w:spacing w:after="120"/>
              <w:jc w:val="center"/>
              <w:rPr>
                <w:del w:id="195" w:author="Autor"/>
                <w:rFonts w:ascii="Times New Roman" w:hAnsi="Times New Roman"/>
                <w:sz w:val="20"/>
                <w:szCs w:val="20"/>
                <w:lang w:eastAsia="sk-SK"/>
              </w:rPr>
            </w:pPr>
            <w:del w:id="196" w:author="Autor">
              <w:r w:rsidRPr="00841663">
                <w:rPr>
                  <w:rFonts w:ascii="Times New Roman" w:hAnsi="Times New Roman"/>
                  <w:sz w:val="20"/>
                  <w:szCs w:val="20"/>
                  <w:lang w:eastAsia="sk-SK"/>
                </w:rPr>
                <w:delText>x</w:delText>
              </w:r>
            </w:del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32353A" w14:textId="77777777" w:rsidR="00A91910" w:rsidRPr="00841663" w:rsidRDefault="00A91910" w:rsidP="00D72FF2">
            <w:pPr>
              <w:autoSpaceDE w:val="0"/>
              <w:autoSpaceDN w:val="0"/>
              <w:adjustRightInd w:val="0"/>
              <w:spacing w:after="120"/>
              <w:jc w:val="center"/>
              <w:rPr>
                <w:del w:id="197" w:author="Autor"/>
                <w:rFonts w:ascii="Times New Roman" w:hAnsi="Times New Roman"/>
                <w:sz w:val="20"/>
                <w:szCs w:val="20"/>
                <w:lang w:eastAsia="sk-SK"/>
              </w:rPr>
            </w:pPr>
            <w:del w:id="198" w:author="Autor">
              <w:r w:rsidRPr="00841663">
                <w:rPr>
                  <w:rFonts w:ascii="Times New Roman" w:hAnsi="Times New Roman"/>
                  <w:sz w:val="20"/>
                  <w:szCs w:val="20"/>
                  <w:lang w:eastAsia="sk-SK"/>
                </w:rPr>
                <w:delText>12</w:delText>
              </w:r>
            </w:del>
          </w:p>
        </w:tc>
      </w:tr>
      <w:tr w:rsidR="00A91910" w:rsidRPr="00841663" w14:paraId="41CFB8B7" w14:textId="77777777" w:rsidTr="00A91910">
        <w:trPr>
          <w:trHeight w:val="305"/>
          <w:del w:id="199" w:author="Autor"/>
        </w:trPr>
        <w:tc>
          <w:tcPr>
            <w:tcW w:w="24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5E0EF" w14:textId="77777777" w:rsidR="00A91910" w:rsidRPr="00841663" w:rsidRDefault="00A91910" w:rsidP="00D72FF2">
            <w:pPr>
              <w:autoSpaceDE w:val="0"/>
              <w:autoSpaceDN w:val="0"/>
              <w:adjustRightInd w:val="0"/>
              <w:spacing w:after="120"/>
              <w:jc w:val="center"/>
              <w:rPr>
                <w:del w:id="200" w:author="Autor"/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A30D83" w14:textId="77777777" w:rsidR="00A91910" w:rsidRPr="00841663" w:rsidRDefault="00A91910" w:rsidP="00D72FF2">
            <w:pPr>
              <w:autoSpaceDE w:val="0"/>
              <w:autoSpaceDN w:val="0"/>
              <w:adjustRightInd w:val="0"/>
              <w:spacing w:after="120"/>
              <w:jc w:val="center"/>
              <w:rPr>
                <w:del w:id="201" w:author="Autor"/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93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4A2884" w14:textId="77777777" w:rsidR="00A91910" w:rsidRPr="00841663" w:rsidRDefault="00A91910" w:rsidP="00D72FF2">
            <w:pPr>
              <w:autoSpaceDE w:val="0"/>
              <w:autoSpaceDN w:val="0"/>
              <w:adjustRightInd w:val="0"/>
              <w:spacing w:after="120"/>
              <w:jc w:val="center"/>
              <w:rPr>
                <w:del w:id="202" w:author="Autor"/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12632" w14:textId="77777777" w:rsidR="00A91910" w:rsidRPr="00841663" w:rsidRDefault="00A91910" w:rsidP="00D72FF2">
            <w:pPr>
              <w:autoSpaceDE w:val="0"/>
              <w:autoSpaceDN w:val="0"/>
              <w:adjustRightInd w:val="0"/>
              <w:spacing w:after="120"/>
              <w:jc w:val="center"/>
              <w:rPr>
                <w:del w:id="203" w:author="Autor"/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2964" w:type="dxa"/>
            <w:tcBorders>
              <w:left w:val="nil"/>
              <w:bottom w:val="nil"/>
              <w:right w:val="nil"/>
            </w:tcBorders>
            <w:vAlign w:val="center"/>
          </w:tcPr>
          <w:p w14:paraId="072328A1" w14:textId="77777777" w:rsidR="00A91910" w:rsidRPr="00841663" w:rsidRDefault="00A91910" w:rsidP="00D72FF2">
            <w:pPr>
              <w:autoSpaceDE w:val="0"/>
              <w:autoSpaceDN w:val="0"/>
              <w:adjustRightInd w:val="0"/>
              <w:spacing w:after="120"/>
              <w:jc w:val="center"/>
              <w:rPr>
                <w:del w:id="204" w:author="Autor"/>
                <w:rFonts w:ascii="Times New Roman" w:hAnsi="Times New Roman"/>
                <w:sz w:val="20"/>
                <w:szCs w:val="20"/>
                <w:lang w:eastAsia="sk-SK"/>
              </w:rPr>
            </w:pPr>
            <w:del w:id="205" w:author="Autor">
              <w:r w:rsidRPr="00841663">
                <w:rPr>
                  <w:rFonts w:ascii="Times New Roman" w:hAnsi="Times New Roman"/>
                  <w:sz w:val="20"/>
                  <w:szCs w:val="20"/>
                  <w:lang w:eastAsia="sk-SK"/>
                </w:rPr>
                <w:delText>celkový počet mesiacov realizácie</w:delText>
              </w:r>
            </w:del>
          </w:p>
        </w:tc>
        <w:tc>
          <w:tcPr>
            <w:tcW w:w="37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A6182" w14:textId="77777777" w:rsidR="00A91910" w:rsidRPr="00841663" w:rsidRDefault="00A91910" w:rsidP="00D72FF2">
            <w:pPr>
              <w:autoSpaceDE w:val="0"/>
              <w:autoSpaceDN w:val="0"/>
              <w:adjustRightInd w:val="0"/>
              <w:spacing w:after="120"/>
              <w:jc w:val="center"/>
              <w:rPr>
                <w:del w:id="206" w:author="Autor"/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DB9AD5" w14:textId="77777777" w:rsidR="00A91910" w:rsidRPr="00841663" w:rsidRDefault="00A91910" w:rsidP="00D72FF2">
            <w:pPr>
              <w:autoSpaceDE w:val="0"/>
              <w:autoSpaceDN w:val="0"/>
              <w:adjustRightInd w:val="0"/>
              <w:spacing w:after="120"/>
              <w:jc w:val="center"/>
              <w:rPr>
                <w:del w:id="207" w:author="Autor"/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</w:tr>
    </w:tbl>
    <w:p w14:paraId="06BCB1E3" w14:textId="58EE2E6E" w:rsidR="00A56561" w:rsidRDefault="00A91910" w:rsidP="0092418C">
      <w:pPr>
        <w:pStyle w:val="Odsekzoznamu1"/>
        <w:spacing w:after="120" w:line="276" w:lineRule="auto"/>
        <w:ind w:left="0"/>
        <w:jc w:val="both"/>
        <w:rPr>
          <w:ins w:id="208" w:author="Autor"/>
          <w:sz w:val="20"/>
          <w:szCs w:val="20"/>
        </w:rPr>
      </w:pPr>
      <w:del w:id="209" w:author="Autor">
        <w:r w:rsidRPr="00841663">
          <w:rPr>
            <w:sz w:val="20"/>
            <w:szCs w:val="20"/>
          </w:rPr>
          <w:delText>ímat</w:delText>
        </w:r>
        <w:r w:rsidRPr="00A91910">
          <w:rPr>
            <w:sz w:val="22"/>
            <w:szCs w:val="22"/>
          </w:rPr>
          <w:delText xml:space="preserve"> </w:delText>
        </w:r>
      </w:del>
    </w:p>
    <w:p w14:paraId="1000F5F5" w14:textId="4B7DD3C0" w:rsidR="00A91910" w:rsidRPr="00A91910" w:rsidRDefault="006E1526" w:rsidP="004273A3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  <w:pPrChange w:id="210" w:author="Autor">
          <w:pPr>
            <w:pStyle w:val="ListParagraph"/>
            <w:spacing w:after="120" w:line="276" w:lineRule="auto"/>
            <w:jc w:val="both"/>
          </w:pPr>
        </w:pPrChange>
      </w:pPr>
      <w:ins w:id="211" w:author="Autor">
        <w:r>
          <w:rPr>
            <w:sz w:val="22"/>
            <w:szCs w:val="22"/>
          </w:rPr>
          <w:t xml:space="preserve">Po poskytnutí zálohovej platby je </w:t>
        </w:r>
      </w:ins>
      <w:r w:rsidR="00A91910" w:rsidRPr="00A91910">
        <w:rPr>
          <w:sz w:val="22"/>
          <w:szCs w:val="22"/>
        </w:rPr>
        <w:t xml:space="preserve">Prijímateľ </w:t>
      </w:r>
      <w:del w:id="212" w:author="Autor">
        <w:r w:rsidR="00A91910" w:rsidRPr="00A91910">
          <w:rPr>
            <w:sz w:val="22"/>
            <w:szCs w:val="22"/>
          </w:rPr>
          <w:delText xml:space="preserve">je </w:delText>
        </w:r>
      </w:del>
      <w:r w:rsidR="00A91910" w:rsidRPr="00A91910">
        <w:rPr>
          <w:sz w:val="22"/>
          <w:szCs w:val="22"/>
        </w:rPr>
        <w:t xml:space="preserve">povinný každú </w:t>
      </w:r>
      <w:ins w:id="213" w:author="Autor">
        <w:r>
          <w:rPr>
            <w:sz w:val="22"/>
            <w:szCs w:val="22"/>
          </w:rPr>
          <w:t xml:space="preserve">jednu </w:t>
        </w:r>
      </w:ins>
      <w:r w:rsidR="00A91910" w:rsidRPr="00A91910">
        <w:rPr>
          <w:sz w:val="22"/>
          <w:szCs w:val="22"/>
        </w:rPr>
        <w:t xml:space="preserve">poskytnutú zálohovú platbu priebežne zúčtovávať </w:t>
      </w:r>
      <w:del w:id="214" w:author="Autor">
        <w:r w:rsidR="00A91910" w:rsidRPr="00A91910">
          <w:rPr>
            <w:sz w:val="22"/>
            <w:szCs w:val="22"/>
          </w:rPr>
          <w:delText>na formulári Žiadosti o platbu (zúčtovanie zálohovej platby). Najneskôr</w:delText>
        </w:r>
      </w:del>
      <w:ins w:id="215" w:author="Autor">
        <w:r w:rsidR="00907D45">
          <w:rPr>
            <w:sz w:val="22"/>
            <w:szCs w:val="22"/>
          </w:rPr>
          <w:t>, pričom n</w:t>
        </w:r>
        <w:r w:rsidR="00A91910" w:rsidRPr="00A91910">
          <w:rPr>
            <w:sz w:val="22"/>
            <w:szCs w:val="22"/>
          </w:rPr>
          <w:t>ajneskôr</w:t>
        </w:r>
      </w:ins>
      <w:r w:rsidR="00A91910" w:rsidRPr="00A91910">
        <w:rPr>
          <w:sz w:val="22"/>
          <w:szCs w:val="22"/>
        </w:rPr>
        <w:t xml:space="preserve"> do 9 mesiacov odo dňa pripísania platby na účte Prijímateľa je Prijímateľ povinný zúčtovať 100 %</w:t>
      </w:r>
      <w:r w:rsidR="00B90244">
        <w:rPr>
          <w:sz w:val="22"/>
          <w:szCs w:val="22"/>
        </w:rPr>
        <w:t xml:space="preserve"> </w:t>
      </w:r>
      <w:ins w:id="216" w:author="Autor">
        <w:r w:rsidR="00B90244">
          <w:rPr>
            <w:sz w:val="22"/>
            <w:szCs w:val="22"/>
          </w:rPr>
          <w:t>sumy</w:t>
        </w:r>
        <w:r w:rsidR="00A91910" w:rsidRPr="00A91910">
          <w:rPr>
            <w:sz w:val="22"/>
            <w:szCs w:val="22"/>
          </w:rPr>
          <w:t xml:space="preserve"> </w:t>
        </w:r>
      </w:ins>
      <w:r w:rsidR="00A91910" w:rsidRPr="00A91910">
        <w:rPr>
          <w:sz w:val="22"/>
          <w:szCs w:val="22"/>
        </w:rPr>
        <w:t>každej</w:t>
      </w:r>
      <w:ins w:id="217" w:author="Autor">
        <w:r w:rsidR="00B90244">
          <w:rPr>
            <w:sz w:val="22"/>
            <w:szCs w:val="22"/>
          </w:rPr>
          <w:t xml:space="preserve"> jednej</w:t>
        </w:r>
      </w:ins>
      <w:r w:rsidR="00A91910" w:rsidRPr="00A91910">
        <w:rPr>
          <w:sz w:val="22"/>
          <w:szCs w:val="22"/>
        </w:rPr>
        <w:t xml:space="preserve"> poskytnutej zálohovej platby. </w:t>
      </w:r>
    </w:p>
    <w:p w14:paraId="0FE87D17" w14:textId="77777777" w:rsidR="00A91910" w:rsidRPr="00A91910" w:rsidRDefault="00A91910" w:rsidP="004273A3">
      <w:pPr>
        <w:pStyle w:val="Odsekzoznamu1"/>
        <w:spacing w:after="120" w:line="276" w:lineRule="auto"/>
        <w:jc w:val="both"/>
        <w:rPr>
          <w:sz w:val="22"/>
          <w:szCs w:val="22"/>
        </w:rPr>
        <w:pPrChange w:id="218" w:author="Autor">
          <w:pPr>
            <w:pStyle w:val="ListParagraph"/>
            <w:spacing w:after="120" w:line="276" w:lineRule="auto"/>
            <w:jc w:val="both"/>
          </w:pPr>
        </w:pPrChange>
      </w:pPr>
    </w:p>
    <w:p w14:paraId="3D42EDFA" w14:textId="77777777" w:rsidR="00A91910" w:rsidRPr="00A91910" w:rsidRDefault="00CF2EE6" w:rsidP="00D72FF2">
      <w:pPr>
        <w:pStyle w:val="ListParagraph"/>
        <w:numPr>
          <w:ilvl w:val="0"/>
          <w:numId w:val="59"/>
        </w:numPr>
        <w:spacing w:after="120" w:line="276" w:lineRule="auto"/>
        <w:jc w:val="both"/>
        <w:rPr>
          <w:del w:id="219" w:author="Autor"/>
          <w:sz w:val="22"/>
          <w:szCs w:val="22"/>
        </w:rPr>
      </w:pPr>
      <w:ins w:id="220" w:author="Autor">
        <w:r>
          <w:rPr>
            <w:sz w:val="22"/>
            <w:szCs w:val="22"/>
          </w:rPr>
          <w:t xml:space="preserve">V rámci formulára Žiadosti o platbu </w:t>
        </w:r>
        <w:r w:rsidR="009216CE">
          <w:rPr>
            <w:sz w:val="22"/>
            <w:szCs w:val="22"/>
          </w:rPr>
          <w:t xml:space="preserve">(zúčtovanie zálohovej platby) </w:t>
        </w:r>
        <w:r>
          <w:rPr>
            <w:sz w:val="22"/>
            <w:szCs w:val="22"/>
          </w:rPr>
          <w:t>Prijímateľ uvedie deklarované výda</w:t>
        </w:r>
        <w:r w:rsidR="003B1B29">
          <w:rPr>
            <w:sz w:val="22"/>
            <w:szCs w:val="22"/>
          </w:rPr>
          <w:t>v</w:t>
        </w:r>
        <w:r>
          <w:rPr>
            <w:sz w:val="22"/>
            <w:szCs w:val="22"/>
          </w:rPr>
          <w:t>ky podľa skupiny výdavkov v</w:t>
        </w:r>
        <w:r w:rsidR="0018671C">
          <w:rPr>
            <w:sz w:val="22"/>
            <w:szCs w:val="22"/>
          </w:rPr>
          <w:t> </w:t>
        </w:r>
        <w:r>
          <w:rPr>
            <w:sz w:val="22"/>
            <w:szCs w:val="22"/>
          </w:rPr>
          <w:t xml:space="preserve">zmysle </w:t>
        </w:r>
        <w:r w:rsidR="0018671C">
          <w:rPr>
            <w:sz w:val="22"/>
            <w:szCs w:val="22"/>
          </w:rPr>
          <w:t>Zmluvy o poskytnutí NFP</w:t>
        </w:r>
        <w:r>
          <w:rPr>
            <w:sz w:val="22"/>
            <w:szCs w:val="22"/>
          </w:rPr>
          <w:t xml:space="preserve">. </w:t>
        </w:r>
      </w:ins>
      <w:r w:rsidR="00A91910" w:rsidRPr="00A91910">
        <w:rPr>
          <w:sz w:val="22"/>
          <w:szCs w:val="22"/>
        </w:rPr>
        <w:t>Spolu so Žiadosťou o platbu (zúčtovanie zálohovej platby)</w:t>
      </w:r>
      <w:r w:rsidR="009216CE">
        <w:rPr>
          <w:sz w:val="22"/>
          <w:szCs w:val="22"/>
        </w:rPr>
        <w:t xml:space="preserve"> </w:t>
      </w:r>
      <w:r w:rsidR="00A91910" w:rsidRPr="00A91910">
        <w:rPr>
          <w:sz w:val="22"/>
          <w:szCs w:val="22"/>
        </w:rPr>
        <w:t xml:space="preserve">predkladá Prijímateľ aj účtovné doklady </w:t>
      </w:r>
      <w:del w:id="221" w:author="Autor">
        <w:r w:rsidR="00A91910" w:rsidRPr="00A91910">
          <w:rPr>
            <w:sz w:val="22"/>
            <w:szCs w:val="22"/>
          </w:rPr>
          <w:delText xml:space="preserve">a výpis z účtu </w:delText>
        </w:r>
        <w:r w:rsidR="002807F3">
          <w:rPr>
            <w:sz w:val="22"/>
            <w:szCs w:val="22"/>
          </w:rPr>
          <w:delText xml:space="preserve">(resp. prehlásenie banky o úhrade) </w:delText>
        </w:r>
        <w:r w:rsidR="00A91910" w:rsidRPr="00A91910">
          <w:rPr>
            <w:sz w:val="22"/>
            <w:szCs w:val="22"/>
          </w:rPr>
          <w:delText>preukazujúci</w:delText>
        </w:r>
      </w:del>
      <w:ins w:id="222" w:author="Autor">
        <w:r w:rsidR="00A91910" w:rsidRPr="00A91910">
          <w:rPr>
            <w:sz w:val="22"/>
            <w:szCs w:val="22"/>
          </w:rPr>
          <w:t>preukazujúc</w:t>
        </w:r>
        <w:r w:rsidR="00F73453">
          <w:rPr>
            <w:sz w:val="22"/>
            <w:szCs w:val="22"/>
          </w:rPr>
          <w:t>e</w:t>
        </w:r>
      </w:ins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(zúčtovanie zálohovej platby) a relevantnú podpornú dokumentáciu</w:t>
      </w:r>
      <w:del w:id="223" w:author="Autor">
        <w:r w:rsidR="00A91910" w:rsidRPr="00A91910">
          <w:rPr>
            <w:sz w:val="22"/>
            <w:szCs w:val="22"/>
          </w:rPr>
          <w:delText>.</w:delText>
        </w:r>
      </w:del>
    </w:p>
    <w:p w14:paraId="4BB06FCE" w14:textId="77777777" w:rsidR="00A91910" w:rsidRPr="00A91910" w:rsidRDefault="00A91910" w:rsidP="00D72FF2">
      <w:pPr>
        <w:pStyle w:val="ListParagraph"/>
        <w:spacing w:after="120" w:line="276" w:lineRule="auto"/>
        <w:jc w:val="both"/>
        <w:rPr>
          <w:del w:id="224" w:author="Autor"/>
          <w:sz w:val="22"/>
          <w:szCs w:val="22"/>
        </w:rPr>
      </w:pPr>
    </w:p>
    <w:p w14:paraId="4ABDFF76" w14:textId="77777777" w:rsidR="00A91910" w:rsidRPr="00A91910" w:rsidRDefault="00A91910" w:rsidP="00D72FF2">
      <w:pPr>
        <w:pStyle w:val="ListParagraph"/>
        <w:numPr>
          <w:ilvl w:val="0"/>
          <w:numId w:val="59"/>
        </w:numPr>
        <w:spacing w:after="120" w:line="276" w:lineRule="auto"/>
        <w:jc w:val="both"/>
        <w:rPr>
          <w:del w:id="225" w:author="Autor"/>
          <w:sz w:val="22"/>
          <w:szCs w:val="22"/>
        </w:rPr>
      </w:pPr>
      <w:del w:id="226" w:author="Autor">
        <w:r w:rsidRPr="00A91910">
          <w:rPr>
            <w:sz w:val="22"/>
            <w:szCs w:val="22"/>
          </w:rPr>
          <w:delText>Za splnenie povinnosti Prijímateľa zúčtovať 100 % do 9 mesiacov poskytnutej zálohovej platby sa považuje:</w:delText>
        </w:r>
      </w:del>
    </w:p>
    <w:p w14:paraId="6513A0F6" w14:textId="33E80487" w:rsidR="00A91910" w:rsidRPr="004273A3" w:rsidRDefault="00A91910" w:rsidP="004273A3">
      <w:pPr>
        <w:pStyle w:val="Odsekzoznamu1"/>
        <w:numPr>
          <w:ilvl w:val="0"/>
          <w:numId w:val="59"/>
        </w:numPr>
        <w:spacing w:after="120" w:line="276" w:lineRule="auto"/>
        <w:jc w:val="both"/>
        <w:pPrChange w:id="227" w:author="Autor">
          <w:pPr>
            <w:numPr>
              <w:ilvl w:val="2"/>
              <w:numId w:val="55"/>
            </w:numPr>
            <w:tabs>
              <w:tab w:val="num" w:pos="1320"/>
            </w:tabs>
            <w:autoSpaceDE w:val="0"/>
            <w:autoSpaceDN w:val="0"/>
            <w:adjustRightInd w:val="0"/>
            <w:spacing w:after="120"/>
            <w:ind w:left="3780" w:hanging="360"/>
            <w:jc w:val="both"/>
          </w:pPr>
        </w:pPrChange>
      </w:pPr>
      <w:del w:id="228" w:author="Autor">
        <w:r w:rsidRPr="00A91910">
          <w:delText xml:space="preserve">odoslanie Žiadosti o platbu (zúčtovanie zálohovej platby) Prijímateľom cez verejnú časť </w:delText>
        </w:r>
        <w:r w:rsidR="00193AC2" w:rsidRPr="00A91910">
          <w:delText>ITMS2014+</w:delText>
        </w:r>
        <w:r w:rsidRPr="00A91910">
          <w:delText>Poskytovateľovi najneskôr v posledný deň príslušného  obdobia 9 mesiacov a súčasne odoslanie písomnej verzie Žiadosti o platbu (zúčtovanie zálohovej platby) Poskytovateľovi alebo osobné doručenie písomnej Žiadosti o platbu (zúčtovanie zálohovej platby) Poskytovateľovi, a to najneskôr do 3 dní odo dňa odoslania Žiadosti o platbu (zúčtovanie zálohovej platby) cez verejnú časť ITMS</w:delText>
        </w:r>
        <w:r w:rsidR="00193AC2" w:rsidRPr="00A91910">
          <w:delText>2014+</w:delText>
        </w:r>
        <w:r w:rsidRPr="00A91910">
          <w:delText xml:space="preserve">. V prípade neodoslania, resp. osobného nedoručenia písomnej verzie Žiadosti o platbu (zúčtovanie zálohovej platby) zo strany Prijímateľa najneskôr do 3 dní odo dňa odoslania Žiadosti o platbu (zúčtovanie zálohovej platby) cez verejnú časť </w:delText>
        </w:r>
        <w:r w:rsidR="00193AC2" w:rsidRPr="00A91910">
          <w:delText>ITMS2014+</w:delText>
        </w:r>
        <w:r w:rsidRPr="00A91910">
          <w:delText xml:space="preserve">, je </w:delText>
        </w:r>
      </w:del>
      <w:ins w:id="229" w:author="Autor">
        <w:r w:rsidR="009803B7">
          <w:rPr>
            <w:sz w:val="22"/>
            <w:szCs w:val="22"/>
          </w:rPr>
          <w:t>, ktorej minimálny rozsah stanovuje Systém riadenia EŠIF a </w:t>
        </w:r>
      </w:ins>
      <w:r w:rsidR="001B1F4E" w:rsidRPr="004273A3">
        <w:rPr>
          <w:sz w:val="22"/>
          <w:rPrChange w:id="230" w:author="Autor">
            <w:rPr>
              <w:rFonts w:ascii="Times New Roman" w:hAnsi="Times New Roman"/>
            </w:rPr>
          </w:rPrChange>
        </w:rPr>
        <w:t>Poskytovateľ</w:t>
      </w:r>
      <w:del w:id="231" w:author="Autor">
        <w:r w:rsidRPr="00A91910">
          <w:delText xml:space="preserve"> oprávnený predmetnú Žiadosť o platbu (zúčtovanie zálohovej platby) zamietnuť</w:delText>
        </w:r>
      </w:del>
      <w:r w:rsidRPr="004273A3">
        <w:rPr>
          <w:sz w:val="22"/>
          <w:rPrChange w:id="232" w:author="Autor">
            <w:rPr>
              <w:rFonts w:ascii="Times New Roman" w:hAnsi="Times New Roman"/>
            </w:rPr>
          </w:rPrChange>
        </w:rPr>
        <w:t>.</w:t>
      </w:r>
    </w:p>
    <w:p w14:paraId="3D12F3C1" w14:textId="67028D13" w:rsidR="00A91910" w:rsidRPr="004273A3" w:rsidRDefault="00A91910" w:rsidP="004273A3">
      <w:pPr>
        <w:pStyle w:val="Odsekzoznamu1"/>
        <w:spacing w:after="120" w:line="276" w:lineRule="auto"/>
        <w:jc w:val="both"/>
        <w:pPrChange w:id="233" w:author="Autor">
          <w:pPr>
            <w:numPr>
              <w:ilvl w:val="2"/>
              <w:numId w:val="55"/>
            </w:numPr>
            <w:tabs>
              <w:tab w:val="num" w:pos="1320"/>
            </w:tabs>
            <w:autoSpaceDE w:val="0"/>
            <w:autoSpaceDN w:val="0"/>
            <w:adjustRightInd w:val="0"/>
            <w:spacing w:after="120"/>
            <w:ind w:left="1276" w:hanging="357"/>
            <w:jc w:val="both"/>
          </w:pPr>
        </w:pPrChange>
      </w:pPr>
      <w:del w:id="234" w:author="Autor">
        <w:r w:rsidRPr="00A91910">
          <w:lastRenderedPageBreak/>
          <w:delText>vrátenie Poskytovateľovi celej sumy poskytnutej zálohovej platby, resp. nezúčtovaného rozdielu do výšky 100 % z poskytnutej zálohovej platby.</w:delText>
        </w:r>
      </w:del>
    </w:p>
    <w:p w14:paraId="1B1E0CA8" w14:textId="77777777" w:rsidR="00A91910" w:rsidRPr="00A91910" w:rsidRDefault="00A91910" w:rsidP="004273A3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  <w:pPrChange w:id="235" w:author="Autor">
          <w:pPr>
            <w:pStyle w:val="ListParagraph"/>
            <w:numPr>
              <w:numId w:val="59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t xml:space="preserve">Zálohovú platbu je možné zúčtovať predložením viacerých Žiadostí o platbu (zúčtovanie zálohovej platby). Povinnosť zúčtovať 100 % </w:t>
      </w:r>
      <w:ins w:id="236" w:author="Autor">
        <w:r w:rsidR="003B6A45">
          <w:rPr>
            <w:sz w:val="22"/>
            <w:szCs w:val="22"/>
          </w:rPr>
          <w:t xml:space="preserve">sumy </w:t>
        </w:r>
        <w:r w:rsidR="00E34019">
          <w:rPr>
            <w:sz w:val="22"/>
            <w:szCs w:val="22"/>
          </w:rPr>
          <w:t xml:space="preserve">každej jednej </w:t>
        </w:r>
      </w:ins>
      <w:r w:rsidRPr="00A91910">
        <w:rPr>
          <w:sz w:val="22"/>
          <w:szCs w:val="22"/>
        </w:rPr>
        <w:t>poskytnutej zálohovej platby</w:t>
      </w:r>
      <w:r w:rsidR="00E34019">
        <w:rPr>
          <w:sz w:val="22"/>
          <w:szCs w:val="22"/>
        </w:rPr>
        <w:t xml:space="preserve"> </w:t>
      </w:r>
      <w:ins w:id="237" w:author="Autor">
        <w:r w:rsidR="00E34019">
          <w:rPr>
            <w:sz w:val="22"/>
            <w:szCs w:val="22"/>
          </w:rPr>
          <w:t xml:space="preserve">v lehote 9 mesiacov odo dňa pripísania finančných prostriedkov na účte Prijímateľa </w:t>
        </w:r>
      </w:ins>
      <w:r w:rsidRPr="00A91910">
        <w:rPr>
          <w:sz w:val="22"/>
          <w:szCs w:val="22"/>
        </w:rPr>
        <w:t>sa vzťahuje osobitne ku každej</w:t>
      </w:r>
      <w:ins w:id="238" w:author="Autor">
        <w:r w:rsidRPr="00A91910">
          <w:rPr>
            <w:sz w:val="22"/>
            <w:szCs w:val="22"/>
          </w:rPr>
          <w:t xml:space="preserve"> </w:t>
        </w:r>
        <w:r w:rsidR="003B6A45">
          <w:rPr>
            <w:sz w:val="22"/>
            <w:szCs w:val="22"/>
          </w:rPr>
          <w:t>jednej</w:t>
        </w:r>
      </w:ins>
      <w:r w:rsidR="003B6A45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>poskytnutej zálohovej platbe, pričom každú predkladanú Žiadosť o platbu (zúčtovanie zálohovej platby) je potrebné priradiť k najstaršej poskytnutej nezúčtovanej zálohovej platbe.</w:t>
      </w:r>
    </w:p>
    <w:p w14:paraId="6AD83ED4" w14:textId="77777777" w:rsidR="00A91910" w:rsidRPr="00A91910" w:rsidRDefault="00A91910" w:rsidP="004273A3">
      <w:pPr>
        <w:pStyle w:val="Odsekzoznamu1"/>
        <w:spacing w:line="276" w:lineRule="auto"/>
        <w:rPr>
          <w:sz w:val="22"/>
          <w:szCs w:val="22"/>
        </w:rPr>
        <w:pPrChange w:id="239" w:author="Autor">
          <w:pPr>
            <w:pStyle w:val="ListParagraph"/>
            <w:spacing w:line="276" w:lineRule="auto"/>
          </w:pPr>
        </w:pPrChange>
      </w:pPr>
    </w:p>
    <w:p w14:paraId="04EF34E5" w14:textId="77777777" w:rsidR="00A91910" w:rsidRPr="00A91910" w:rsidRDefault="00A91910" w:rsidP="004273A3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  <w:pPrChange w:id="240" w:author="Autor">
          <w:pPr>
            <w:pStyle w:val="ListParagraph"/>
            <w:numPr>
              <w:numId w:val="59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t>Prijímateľ je oprávnený požiadať o ďalšiu zálohovú platbu najskôr súčasne s podaním Žiadosti o platbu (zúčtovanie zálohovej platby). Poskytovateľ zabezpečí poskytnutie platby na základe Žiadosti o platbu (poskytnutie zálohovej platby) až po schválení predloženej Žiadosti o platbu (zúčtovanie zálohovej platby) Certifikačným orgánom.</w:t>
      </w:r>
    </w:p>
    <w:p w14:paraId="67CCDBA1" w14:textId="77777777" w:rsidR="00A91910" w:rsidRPr="00A91910" w:rsidRDefault="00A91910" w:rsidP="004273A3">
      <w:pPr>
        <w:pStyle w:val="Odsekzoznamu1"/>
        <w:spacing w:line="276" w:lineRule="auto"/>
        <w:rPr>
          <w:sz w:val="22"/>
          <w:szCs w:val="22"/>
        </w:rPr>
        <w:pPrChange w:id="241" w:author="Autor">
          <w:pPr>
            <w:pStyle w:val="ListParagraph"/>
            <w:spacing w:line="276" w:lineRule="auto"/>
          </w:pPr>
        </w:pPrChange>
      </w:pPr>
    </w:p>
    <w:p w14:paraId="3912904C" w14:textId="77777777" w:rsidR="00A91910" w:rsidRDefault="00A91910" w:rsidP="004273A3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  <w:pPrChange w:id="242" w:author="Autor">
          <w:pPr>
            <w:pStyle w:val="ListParagraph"/>
            <w:numPr>
              <w:numId w:val="59"/>
            </w:numPr>
            <w:spacing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t>Ak predchádzajúca zálohová platba nebola poskytnutá v maximálnej možnej výške, Prijímateľ môže požiadať o ďalšiu zálohovú platbu vo výške súčtu Certifikačným orgánom schválenej výšky NFP a sumy rovnajúcej sa rozdielu maximálnej výšky zálohovej platby a predchádzajúcej poskytnutej zálohovej platby. Súčet týchto prostriedkov, a teda výška možnej zálohovej platby, je maximálne 40 % relevantnej časti rozpočtu Projektu zodpovedajúcim 12 mesiacom Realizácie aktivít Projektu</w:t>
      </w:r>
      <w:ins w:id="243" w:author="Autor">
        <w:r w:rsidR="007B6D4E">
          <w:rPr>
            <w:sz w:val="22"/>
            <w:szCs w:val="22"/>
          </w:rPr>
          <w:t>.</w:t>
        </w:r>
      </w:ins>
    </w:p>
    <w:p w14:paraId="1836812A" w14:textId="77777777" w:rsidR="007B6D4E" w:rsidRDefault="007B6D4E" w:rsidP="004273A3">
      <w:pPr>
        <w:pStyle w:val="Odsekzoznamu"/>
        <w:rPr>
          <w:sz w:val="22"/>
          <w:szCs w:val="22"/>
        </w:rPr>
        <w:pPrChange w:id="244" w:author="Autor">
          <w:pPr>
            <w:pStyle w:val="ListParagraph"/>
            <w:spacing w:line="276" w:lineRule="auto"/>
          </w:pPr>
        </w:pPrChange>
      </w:pPr>
    </w:p>
    <w:p w14:paraId="67EB1087" w14:textId="77777777" w:rsidR="00A91910" w:rsidRPr="00A91910" w:rsidRDefault="00A91910" w:rsidP="00D72FF2">
      <w:pPr>
        <w:pStyle w:val="ListParagraph"/>
        <w:numPr>
          <w:ilvl w:val="0"/>
          <w:numId w:val="59"/>
        </w:numPr>
        <w:spacing w:line="276" w:lineRule="auto"/>
        <w:jc w:val="both"/>
        <w:rPr>
          <w:del w:id="245" w:author="Autor"/>
          <w:sz w:val="22"/>
          <w:szCs w:val="22"/>
        </w:rPr>
      </w:pPr>
      <w:del w:id="246" w:author="Autor">
        <w:r w:rsidRPr="00A91910">
          <w:rPr>
            <w:sz w:val="22"/>
            <w:szCs w:val="22"/>
          </w:rPr>
          <w:delText xml:space="preserve">Ak Prijímateľ nezúčtuje 100 % poskytnutej zálohovej platby do 9 mesiacov od odo dňa pripísania platby na účet Prijímateľa, je povinný najneskôr do 5 dní po uplynutí tejto lehoty vrátiť sumu nezúčtovaného rozdielu na účet určený Poskytovateľom. Ak Prijímateľ vie vopred o skutočnosti, že lehotu na zúčtovanie nedodrží, je o tom povinný bezodkladne informovať Poskytovateľa. </w:delText>
        </w:r>
      </w:del>
    </w:p>
    <w:p w14:paraId="3FE60A32" w14:textId="77777777" w:rsidR="00A91910" w:rsidRPr="00A91910" w:rsidRDefault="00A91910" w:rsidP="00D72FF2">
      <w:pPr>
        <w:pStyle w:val="ListParagraph"/>
        <w:spacing w:line="276" w:lineRule="auto"/>
        <w:rPr>
          <w:del w:id="247" w:author="Autor"/>
          <w:sz w:val="22"/>
          <w:szCs w:val="22"/>
        </w:rPr>
      </w:pPr>
    </w:p>
    <w:p w14:paraId="7E05DBA8" w14:textId="121A4367" w:rsidR="007B6D4E" w:rsidRDefault="007B6D4E" w:rsidP="007B6D4E">
      <w:pPr>
        <w:pStyle w:val="Odsekzoznamu1"/>
        <w:numPr>
          <w:ilvl w:val="0"/>
          <w:numId w:val="59"/>
        </w:numPr>
        <w:spacing w:line="276" w:lineRule="auto"/>
        <w:jc w:val="both"/>
        <w:rPr>
          <w:ins w:id="248" w:author="Autor"/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 xml:space="preserve">Poskytovateľ v predloženej Žiadosti o platbu (zúčtovanie zálohovej platby) </w:t>
      </w:r>
      <w:del w:id="249" w:author="Autor">
        <w:r w:rsidR="00A91910" w:rsidRPr="00A91910">
          <w:rPr>
            <w:sz w:val="22"/>
            <w:szCs w:val="22"/>
          </w:rPr>
          <w:delText>identifikuje</w:delText>
        </w:r>
      </w:del>
      <w:ins w:id="250" w:author="Autor">
        <w:r w:rsidRPr="00C54ECD">
          <w:rPr>
            <w:sz w:val="22"/>
            <w:szCs w:val="22"/>
          </w:rPr>
          <w:t>identifikoval</w:t>
        </w:r>
      </w:ins>
      <w:r w:rsidRPr="00C54ECD">
        <w:rPr>
          <w:sz w:val="22"/>
          <w:szCs w:val="22"/>
        </w:rPr>
        <w:t xml:space="preserve"> Neoprávnené výdavky</w:t>
      </w:r>
      <w:del w:id="251" w:author="Autor">
        <w:r w:rsidR="00A91910" w:rsidRPr="00A91910">
          <w:rPr>
            <w:sz w:val="22"/>
            <w:szCs w:val="22"/>
          </w:rPr>
          <w:delText xml:space="preserve">, čím by došlo k nezúčtovaniu 100 % poskytnutej zálohovej platby, Prijímateľ je oprávnený túto sumu zúčtovať </w:delText>
        </w:r>
        <w:r w:rsidR="00765697">
          <w:rPr>
            <w:sz w:val="22"/>
            <w:szCs w:val="22"/>
          </w:rPr>
          <w:delText xml:space="preserve">v rámci 9 </w:delText>
        </w:r>
      </w:del>
      <w:ins w:id="252" w:author="Autor">
        <w:r>
          <w:rPr>
            <w:sz w:val="22"/>
            <w:szCs w:val="22"/>
          </w:rPr>
          <w:t xml:space="preserve"> pred uplynutím príslušnej 9-</w:t>
        </w:r>
      </w:ins>
      <w:r>
        <w:rPr>
          <w:sz w:val="22"/>
          <w:szCs w:val="22"/>
        </w:rPr>
        <w:t xml:space="preserve">mesačnej lehoty </w:t>
      </w:r>
      <w:del w:id="253" w:author="Autor">
        <w:r w:rsidR="00765697">
          <w:rPr>
            <w:sz w:val="22"/>
            <w:szCs w:val="22"/>
          </w:rPr>
          <w:delText xml:space="preserve">podľa odseku 9 tohto článku VZP </w:delText>
        </w:r>
      </w:del>
      <w:ins w:id="254" w:author="Autor">
        <w:r>
          <w:rPr>
            <w:sz w:val="22"/>
            <w:szCs w:val="22"/>
          </w:rPr>
          <w:t>na zúčtovanie</w:t>
        </w:r>
        <w:r w:rsidRPr="00C54ECD">
          <w:rPr>
            <w:sz w:val="22"/>
            <w:szCs w:val="22"/>
          </w:rPr>
          <w:t xml:space="preserve">, Prijímateľ môže takto identifikovanú nezúčtovanú sumu zúčtovať </w:t>
        </w:r>
      </w:ins>
      <w:r w:rsidRPr="00C54ECD">
        <w:rPr>
          <w:sz w:val="22"/>
          <w:szCs w:val="22"/>
        </w:rPr>
        <w:t>predložením ďalšej Žiadosti o platbu (zúčtovanie zálohovej platby) s výdavkami minimálne vo výške identifikovaných Neoprávnených výdavkov</w:t>
      </w:r>
      <w:r w:rsidR="00B306A4" w:rsidRPr="007A4F66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del w:id="255" w:author="Autor">
        <w:r w:rsidR="00A91910" w:rsidRPr="00A91910">
          <w:rPr>
            <w:sz w:val="22"/>
            <w:szCs w:val="22"/>
          </w:rPr>
          <w:delText>Ak Prijímateľ nepredloží takúto dodatočnú Žiadosť, resp. Žiadosti o platbu (</w:delText>
        </w:r>
      </w:del>
      <w:ins w:id="256" w:author="Autor">
        <w:r>
          <w:rPr>
            <w:sz w:val="22"/>
            <w:szCs w:val="22"/>
          </w:rPr>
          <w:t xml:space="preserve">Prijímateľ môže tento postup uplatniť do skončenia príslušnej 9-mesačnej lehoty na </w:t>
        </w:r>
      </w:ins>
      <w:r>
        <w:rPr>
          <w:sz w:val="22"/>
          <w:szCs w:val="22"/>
        </w:rPr>
        <w:t>zúčtovanie</w:t>
      </w:r>
      <w:del w:id="257" w:author="Autor">
        <w:r w:rsidR="00A91910" w:rsidRPr="00A91910">
          <w:rPr>
            <w:sz w:val="22"/>
            <w:szCs w:val="22"/>
          </w:rPr>
          <w:delText xml:space="preserve"> zálohovej platby), prípadne k identifikovaniu Neoprávnených výdavkov došlo až po uplynutí príslušnej 9 mesačnej lehoty</w:delText>
        </w:r>
      </w:del>
      <w:ins w:id="258" w:author="Autor">
        <w:r>
          <w:rPr>
            <w:sz w:val="22"/>
            <w:szCs w:val="22"/>
          </w:rPr>
          <w:t xml:space="preserve">; </w:t>
        </w:r>
        <w:r w:rsidRPr="00086763">
          <w:rPr>
            <w:sz w:val="22"/>
            <w:szCs w:val="22"/>
          </w:rPr>
          <w:t>podrobnosti sú upravené v príslušnej kapitole Systému finančného riadenia.</w:t>
        </w:r>
      </w:ins>
    </w:p>
    <w:p w14:paraId="41C8AD19" w14:textId="77777777" w:rsidR="007B6D4E" w:rsidRDefault="007B6D4E" w:rsidP="007B6D4E">
      <w:pPr>
        <w:pStyle w:val="Odsekzoznamu1"/>
        <w:spacing w:line="276" w:lineRule="auto"/>
        <w:jc w:val="both"/>
        <w:rPr>
          <w:ins w:id="259" w:author="Autor"/>
          <w:sz w:val="22"/>
          <w:szCs w:val="22"/>
        </w:rPr>
      </w:pPr>
    </w:p>
    <w:p w14:paraId="4AA575AB" w14:textId="3E22AF40" w:rsidR="007B6D4E" w:rsidRDefault="007B6D4E" w:rsidP="004273A3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  <w:pPrChange w:id="260" w:author="Autor">
          <w:pPr>
            <w:pStyle w:val="ListParagraph"/>
            <w:numPr>
              <w:numId w:val="59"/>
            </w:numPr>
            <w:spacing w:line="276" w:lineRule="auto"/>
            <w:ind w:hanging="360"/>
            <w:jc w:val="both"/>
          </w:pPr>
        </w:pPrChange>
      </w:pPr>
      <w:ins w:id="261" w:author="Autor">
        <w:r w:rsidRPr="00FC4D98">
          <w:rPr>
            <w:sz w:val="22"/>
            <w:szCs w:val="22"/>
          </w:rPr>
          <w:t>Ak Prijímateľ nezúčtuje 100 % poskytnutej zálohovej platby do 9 mesiacov odo dňa pripísania platby na účet Prijímateľa</w:t>
        </w:r>
        <w:r w:rsidR="0021677A">
          <w:rPr>
            <w:sz w:val="22"/>
            <w:szCs w:val="22"/>
          </w:rPr>
          <w:t>,</w:t>
        </w:r>
        <w:r>
          <w:rPr>
            <w:sz w:val="22"/>
            <w:szCs w:val="22"/>
          </w:rPr>
          <w:t xml:space="preserve"> a to ani využitím možnosti podľa predchádzajúceho odseku VZP</w:t>
        </w:r>
      </w:ins>
      <w:r>
        <w:rPr>
          <w:sz w:val="22"/>
          <w:szCs w:val="22"/>
        </w:rPr>
        <w:t xml:space="preserve">, </w:t>
      </w:r>
      <w:r w:rsidRPr="00FC4D98">
        <w:rPr>
          <w:sz w:val="22"/>
          <w:szCs w:val="22"/>
        </w:rPr>
        <w:t xml:space="preserve">Prijímateľ je povinný najneskôr do 5 dní po uplynutí </w:t>
      </w:r>
      <w:del w:id="262" w:author="Autor">
        <w:r w:rsidR="00A91910" w:rsidRPr="00A91910">
          <w:rPr>
            <w:sz w:val="22"/>
            <w:szCs w:val="22"/>
          </w:rPr>
          <w:delText>tejto</w:delText>
        </w:r>
      </w:del>
      <w:ins w:id="263" w:author="Autor">
        <w:r>
          <w:rPr>
            <w:sz w:val="22"/>
            <w:szCs w:val="22"/>
          </w:rPr>
          <w:t>9-mesačnej</w:t>
        </w:r>
      </w:ins>
      <w:r>
        <w:rPr>
          <w:sz w:val="22"/>
          <w:szCs w:val="22"/>
        </w:rPr>
        <w:t xml:space="preserve"> </w:t>
      </w:r>
      <w:r w:rsidRPr="00FC4D98">
        <w:rPr>
          <w:sz w:val="22"/>
          <w:szCs w:val="22"/>
        </w:rPr>
        <w:t xml:space="preserve">lehoty vrátiť sumu nezúčtovaného rozdielu na účet určený Poskytovateľom. </w:t>
      </w:r>
      <w:del w:id="264" w:author="Autor">
        <w:r w:rsidR="00F8370C" w:rsidRPr="00F8370C">
          <w:rPr>
            <w:sz w:val="22"/>
            <w:szCs w:val="22"/>
          </w:rPr>
          <w:delText>V takom prípade</w:delText>
        </w:r>
      </w:del>
      <w:ins w:id="265" w:author="Autor">
        <w:r w:rsidRPr="00FC4D98">
          <w:rPr>
            <w:sz w:val="22"/>
            <w:szCs w:val="22"/>
          </w:rPr>
          <w:t>Ak Prijímateľ nevráti sumu nezúčtovaného rozdielu podľa predchádzajúcej vety, okrem povinnosti vrátenia tejto sumy</w:t>
        </w:r>
      </w:ins>
      <w:r w:rsidRPr="00FC4D98">
        <w:rPr>
          <w:sz w:val="22"/>
          <w:szCs w:val="22"/>
        </w:rPr>
        <w:t xml:space="preserve"> sa </w:t>
      </w:r>
      <w:del w:id="266" w:author="Autor">
        <w:r w:rsidR="00F8370C" w:rsidRPr="00F8370C">
          <w:rPr>
            <w:sz w:val="22"/>
            <w:szCs w:val="22"/>
          </w:rPr>
          <w:delText xml:space="preserve">o túto čiastku neznižuje výška NFP, ktorý má Poskytovateľ poskytnúť </w:delText>
        </w:r>
      </w:del>
      <w:r>
        <w:rPr>
          <w:sz w:val="22"/>
          <w:szCs w:val="22"/>
        </w:rPr>
        <w:t>P</w:t>
      </w:r>
      <w:r w:rsidRPr="00FC4D98">
        <w:rPr>
          <w:sz w:val="22"/>
          <w:szCs w:val="22"/>
        </w:rPr>
        <w:t>rijímateľovi</w:t>
      </w:r>
      <w:del w:id="267" w:author="Autor">
        <w:r w:rsidR="00F8370C" w:rsidRPr="00F8370C">
          <w:rPr>
            <w:sz w:val="22"/>
            <w:szCs w:val="22"/>
          </w:rPr>
          <w:delText xml:space="preserve">. </w:delText>
        </w:r>
        <w:r w:rsidR="00A91910" w:rsidRPr="00A91910">
          <w:rPr>
            <w:sz w:val="22"/>
            <w:szCs w:val="22"/>
          </w:rPr>
          <w:delText>Ak Prijímateľ vie vopred o skutočnosti, že lehotu na zúčtovanie nedodrží, je o tom povinný bezodkladne informovať Poskytovateľa.</w:delText>
        </w:r>
      </w:del>
      <w:ins w:id="268" w:author="Autor">
        <w:r w:rsidRPr="00FC4D98">
          <w:rPr>
            <w:sz w:val="22"/>
            <w:szCs w:val="22"/>
          </w:rPr>
          <w:t xml:space="preserve"> </w:t>
        </w:r>
        <w:commentRangeStart w:id="269"/>
        <w:r w:rsidRPr="00FC4D98">
          <w:rPr>
            <w:sz w:val="22"/>
            <w:szCs w:val="22"/>
          </w:rPr>
          <w:t xml:space="preserve">o túto sumu zároveň znižuje NFP ako celok; </w:t>
        </w:r>
        <w:commentRangeEnd w:id="269"/>
        <w:r w:rsidRPr="007B6D4E">
          <w:rPr>
            <w:rStyle w:val="Odkaznakomentr"/>
            <w:rFonts w:ascii="Calibri" w:hAnsi="Calibri"/>
            <w:lang w:eastAsia="en-US"/>
          </w:rPr>
          <w:commentReference w:id="269"/>
        </w:r>
        <w:r w:rsidRPr="00086763">
          <w:rPr>
            <w:sz w:val="22"/>
            <w:szCs w:val="22"/>
          </w:rPr>
          <w:t>podrobnosti sú upravené v príslušnej kapitole Systému finančného riadenia.</w:t>
        </w:r>
        <w:r w:rsidRPr="00FC4D98">
          <w:rPr>
            <w:sz w:val="22"/>
            <w:szCs w:val="22"/>
          </w:rPr>
          <w:t xml:space="preserve"> </w:t>
        </w:r>
      </w:ins>
    </w:p>
    <w:p w14:paraId="489FF5F1" w14:textId="77777777" w:rsidR="007B6D4E" w:rsidRDefault="007B6D4E" w:rsidP="004273A3">
      <w:pPr>
        <w:pStyle w:val="Odsekzoznamu1"/>
        <w:spacing w:line="276" w:lineRule="auto"/>
        <w:jc w:val="both"/>
        <w:rPr>
          <w:sz w:val="22"/>
          <w:szCs w:val="22"/>
        </w:rPr>
        <w:pPrChange w:id="270" w:author="Autor">
          <w:pPr>
            <w:pStyle w:val="ListParagraph"/>
            <w:spacing w:line="276" w:lineRule="auto"/>
          </w:pPr>
        </w:pPrChange>
      </w:pPr>
    </w:p>
    <w:p w14:paraId="3BAAE9B4" w14:textId="53A9F268" w:rsidR="007B6D4E" w:rsidRDefault="00A91910" w:rsidP="004273A3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  <w:pPrChange w:id="271" w:author="Autor">
          <w:pPr>
            <w:pStyle w:val="ListParagraph"/>
            <w:numPr>
              <w:numId w:val="59"/>
            </w:numPr>
            <w:spacing w:line="276" w:lineRule="auto"/>
            <w:ind w:hanging="360"/>
            <w:jc w:val="both"/>
          </w:pPr>
        </w:pPrChange>
      </w:pPr>
      <w:del w:id="272" w:author="Autor">
        <w:r w:rsidRPr="00A91910">
          <w:rPr>
            <w:sz w:val="22"/>
            <w:szCs w:val="22"/>
          </w:rPr>
          <w:delText xml:space="preserve">Ak Prijímateľ nevráti zálohovú platbu alebo jej časť podľa odsekov </w:delText>
        </w:r>
        <w:r w:rsidR="0092423A">
          <w:rPr>
            <w:sz w:val="22"/>
            <w:szCs w:val="22"/>
          </w:rPr>
          <w:delText>9</w:delText>
        </w:r>
        <w:r w:rsidR="0092423A" w:rsidRPr="00A91910">
          <w:rPr>
            <w:sz w:val="22"/>
            <w:szCs w:val="22"/>
          </w:rPr>
          <w:delText xml:space="preserve">  </w:delText>
        </w:r>
        <w:r w:rsidRPr="00A91910">
          <w:rPr>
            <w:sz w:val="22"/>
            <w:szCs w:val="22"/>
          </w:rPr>
          <w:delText>a </w:delText>
        </w:r>
        <w:r w:rsidR="0092423A">
          <w:rPr>
            <w:sz w:val="22"/>
            <w:szCs w:val="22"/>
          </w:rPr>
          <w:delText>10</w:delText>
        </w:r>
        <w:r w:rsidRPr="00A91910">
          <w:rPr>
            <w:sz w:val="22"/>
            <w:szCs w:val="22"/>
          </w:rPr>
          <w:delText xml:space="preserve"> tohto článku VZP, Poskytovateľ postupuje rovnako ako v prípade povinnosti vrátenia NFP alebo jeho časti v súlade s článkom 10 VZP. </w:delText>
        </w:r>
      </w:del>
      <w:ins w:id="273" w:author="Autor">
        <w:r w:rsidR="007B6D4E">
          <w:rPr>
            <w:sz w:val="22"/>
            <w:szCs w:val="22"/>
          </w:rPr>
          <w:t xml:space="preserve">Ak </w:t>
        </w:r>
        <w:r w:rsidR="007B6D4E" w:rsidRPr="00C54ECD">
          <w:rPr>
            <w:sz w:val="22"/>
            <w:szCs w:val="22"/>
          </w:rPr>
          <w:t>Poskytovateľ v predloženej Žiadosti o platbu (zúčtovanie zálohovej platby) identifikoval Neoprávnené výdavky</w:t>
        </w:r>
        <w:r w:rsidR="007B6D4E">
          <w:rPr>
            <w:sz w:val="22"/>
            <w:szCs w:val="22"/>
          </w:rPr>
          <w:t xml:space="preserve"> </w:t>
        </w:r>
        <w:r w:rsidR="007B6D4E" w:rsidRPr="00086763">
          <w:rPr>
            <w:sz w:val="22"/>
            <w:szCs w:val="22"/>
            <w:u w:val="single"/>
          </w:rPr>
          <w:t>až po uplynutí 9-mesačnej lehoty na zúčtovanie</w:t>
        </w:r>
        <w:r w:rsidR="007B6D4E">
          <w:rPr>
            <w:sz w:val="22"/>
            <w:szCs w:val="22"/>
          </w:rPr>
          <w:t xml:space="preserve">, Prijímateľ je povinný </w:t>
        </w:r>
        <w:r w:rsidR="007B6D4E" w:rsidRPr="00C54ECD">
          <w:rPr>
            <w:sz w:val="22"/>
            <w:szCs w:val="22"/>
          </w:rPr>
          <w:t>vrátiť sumu nezúčtovaného rozdielu poskytnutej zálohovej platby</w:t>
        </w:r>
        <w:r w:rsidR="007B6D4E">
          <w:rPr>
            <w:sz w:val="22"/>
            <w:szCs w:val="22"/>
          </w:rPr>
          <w:t xml:space="preserve"> v súlade s čl</w:t>
        </w:r>
        <w:r w:rsidR="00D76331">
          <w:rPr>
            <w:sz w:val="22"/>
            <w:szCs w:val="22"/>
          </w:rPr>
          <w:t>ánkom</w:t>
        </w:r>
        <w:r w:rsidR="007B6D4E">
          <w:rPr>
            <w:sz w:val="22"/>
            <w:szCs w:val="22"/>
          </w:rPr>
          <w:t xml:space="preserve"> 10 týchto VZP. Ak Prijímateľ sumu </w:t>
        </w:r>
        <w:r w:rsidR="007B6D4E" w:rsidRPr="00C54ECD">
          <w:rPr>
            <w:sz w:val="22"/>
            <w:szCs w:val="22"/>
          </w:rPr>
          <w:t>nezúčtovaného rozdielu poskytnutej zálohovej platby</w:t>
        </w:r>
        <w:r w:rsidR="007B6D4E">
          <w:rPr>
            <w:sz w:val="22"/>
            <w:szCs w:val="22"/>
          </w:rPr>
          <w:t xml:space="preserve"> v určenej lehote nevráti, </w:t>
        </w:r>
        <w:r w:rsidR="007B6D4E" w:rsidRPr="00FC4D98">
          <w:rPr>
            <w:sz w:val="22"/>
            <w:szCs w:val="22"/>
          </w:rPr>
          <w:t>okre</w:t>
        </w:r>
        <w:r w:rsidR="007B6D4E">
          <w:rPr>
            <w:sz w:val="22"/>
            <w:szCs w:val="22"/>
          </w:rPr>
          <w:t xml:space="preserve">m povinnosti vrátenia tejto sumy môže Poskytovateľ určiť, že sa </w:t>
        </w:r>
        <w:commentRangeStart w:id="274"/>
        <w:r w:rsidR="007B6D4E">
          <w:rPr>
            <w:sz w:val="22"/>
            <w:szCs w:val="22"/>
          </w:rPr>
          <w:t>o túto sumu zároveň znižuje</w:t>
        </w:r>
        <w:r w:rsidR="007B6D4E" w:rsidRPr="00FC4D98">
          <w:rPr>
            <w:sz w:val="22"/>
            <w:szCs w:val="22"/>
          </w:rPr>
          <w:t xml:space="preserve"> </w:t>
        </w:r>
        <w:r w:rsidR="007B6D4E">
          <w:rPr>
            <w:sz w:val="22"/>
            <w:szCs w:val="22"/>
          </w:rPr>
          <w:t>P</w:t>
        </w:r>
        <w:r w:rsidR="007B6D4E" w:rsidRPr="00FC4D98">
          <w:rPr>
            <w:sz w:val="22"/>
            <w:szCs w:val="22"/>
          </w:rPr>
          <w:t>rijímateľovi</w:t>
        </w:r>
        <w:r w:rsidR="007B6D4E">
          <w:rPr>
            <w:sz w:val="22"/>
            <w:szCs w:val="22"/>
          </w:rPr>
          <w:t xml:space="preserve"> </w:t>
        </w:r>
        <w:r w:rsidR="007B6D4E" w:rsidRPr="00FC4D98">
          <w:rPr>
            <w:sz w:val="22"/>
            <w:szCs w:val="22"/>
          </w:rPr>
          <w:t>NFP ako celok</w:t>
        </w:r>
        <w:commentRangeEnd w:id="274"/>
        <w:r w:rsidR="007B6D4E" w:rsidRPr="007B6D4E">
          <w:rPr>
            <w:rStyle w:val="Odkaznakomentr"/>
            <w:rFonts w:ascii="Calibri" w:hAnsi="Calibri"/>
            <w:lang w:eastAsia="en-US"/>
          </w:rPr>
          <w:commentReference w:id="274"/>
        </w:r>
        <w:r w:rsidR="007B6D4E" w:rsidRPr="00FC4D98">
          <w:rPr>
            <w:sz w:val="22"/>
            <w:szCs w:val="22"/>
          </w:rPr>
          <w:t xml:space="preserve">; </w:t>
        </w:r>
        <w:r w:rsidR="007B6D4E" w:rsidRPr="00086763">
          <w:rPr>
            <w:sz w:val="22"/>
            <w:szCs w:val="22"/>
          </w:rPr>
          <w:t>podrobnosti sú upravené v príslušnej kapitole Systému finančného riadenia.</w:t>
        </w:r>
      </w:ins>
      <w:r w:rsidR="007B6D4E" w:rsidRPr="00FC4D98">
        <w:rPr>
          <w:sz w:val="22"/>
          <w:szCs w:val="22"/>
        </w:rPr>
        <w:t xml:space="preserve"> </w:t>
      </w:r>
    </w:p>
    <w:p w14:paraId="26D47F5A" w14:textId="77777777" w:rsidR="00A91910" w:rsidRPr="00A91910" w:rsidRDefault="00A91910" w:rsidP="004273A3">
      <w:pPr>
        <w:pStyle w:val="Odsekzoznamu1"/>
        <w:spacing w:line="276" w:lineRule="auto"/>
        <w:rPr>
          <w:sz w:val="22"/>
          <w:szCs w:val="22"/>
        </w:rPr>
        <w:pPrChange w:id="275" w:author="Autor">
          <w:pPr>
            <w:pStyle w:val="ListParagraph"/>
            <w:spacing w:line="276" w:lineRule="auto"/>
          </w:pPr>
        </w:pPrChange>
      </w:pPr>
    </w:p>
    <w:p w14:paraId="412654D2" w14:textId="77777777" w:rsidR="00A91910" w:rsidRPr="00A91910" w:rsidRDefault="00A91910" w:rsidP="004273A3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  <w:pPrChange w:id="276" w:author="Autor">
          <w:pPr>
            <w:pStyle w:val="ListParagraph"/>
            <w:numPr>
              <w:numId w:val="59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t xml:space="preserve">Prijímateľ je povinný vo všetkých predkladaných Žiadostiach o platbu uvádzať výlučne výdavky, ktoré zodpovedajú podmienkam uvedeným v článku 14 VZP. Prijímateľ zodpovedá za pravosť, správnosť a kompletnosť údajov uvedených v Žiadosti o platbu. </w:t>
      </w:r>
      <w:r w:rsidR="0021081B">
        <w:rPr>
          <w:sz w:val="22"/>
          <w:szCs w:val="22"/>
        </w:rPr>
        <w:t xml:space="preserve">Ak </w:t>
      </w:r>
      <w:r w:rsidRPr="00A91910">
        <w:rPr>
          <w:sz w:val="22"/>
          <w:szCs w:val="22"/>
        </w:rPr>
        <w:t>na základe nepravých alebo nesprávnych údajov dôjde k</w:t>
      </w:r>
      <w:r w:rsidR="0021081B">
        <w:rPr>
          <w:sz w:val="22"/>
          <w:szCs w:val="22"/>
        </w:rPr>
        <w:t> </w:t>
      </w:r>
      <w:r w:rsidRPr="00A91910">
        <w:rPr>
          <w:sz w:val="22"/>
          <w:szCs w:val="22"/>
        </w:rPr>
        <w:t>vyplateniu</w:t>
      </w:r>
      <w:r w:rsidR="0021081B">
        <w:rPr>
          <w:sz w:val="22"/>
          <w:szCs w:val="22"/>
        </w:rPr>
        <w:t xml:space="preserve"> alebo schváleniu</w:t>
      </w:r>
      <w:r w:rsidRPr="00A91910">
        <w:rPr>
          <w:sz w:val="22"/>
          <w:szCs w:val="22"/>
        </w:rPr>
        <w:t xml:space="preserve"> 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alebo schváleniu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  <w:r w:rsidR="00E9752C">
        <w:rPr>
          <w:sz w:val="22"/>
          <w:szCs w:val="22"/>
        </w:rPr>
        <w:t xml:space="preserve"> </w:t>
      </w:r>
    </w:p>
    <w:p w14:paraId="7690CDCF" w14:textId="77777777" w:rsidR="00A91910" w:rsidRPr="00A91910" w:rsidRDefault="00A91910" w:rsidP="004273A3">
      <w:pPr>
        <w:pStyle w:val="Odsekzoznamu1"/>
        <w:spacing w:line="276" w:lineRule="auto"/>
        <w:rPr>
          <w:sz w:val="22"/>
          <w:szCs w:val="22"/>
        </w:rPr>
        <w:pPrChange w:id="277" w:author="Autor">
          <w:pPr>
            <w:pStyle w:val="ListParagraph"/>
            <w:spacing w:line="276" w:lineRule="auto"/>
          </w:pPr>
        </w:pPrChange>
      </w:pPr>
    </w:p>
    <w:p w14:paraId="39C5568D" w14:textId="77777777" w:rsidR="000507B2" w:rsidRDefault="00A91910" w:rsidP="00D72FF2">
      <w:pPr>
        <w:pStyle w:val="ListParagraph"/>
        <w:numPr>
          <w:ilvl w:val="0"/>
          <w:numId w:val="59"/>
        </w:numPr>
        <w:spacing w:after="120" w:line="276" w:lineRule="auto"/>
        <w:jc w:val="both"/>
        <w:rPr>
          <w:del w:id="278" w:author="Autor"/>
          <w:sz w:val="22"/>
          <w:szCs w:val="22"/>
        </w:rPr>
      </w:pPr>
      <w:del w:id="279" w:author="Autor">
        <w:r w:rsidRPr="00A91910">
          <w:rPr>
            <w:sz w:val="22"/>
            <w:szCs w:val="22"/>
          </w:rPr>
          <w:delText xml:space="preserve">Poskytovateľ je povinný vykonať kontrolu Žiadosti o platbu (poskytnutie zálohovej platby) aj Žiadosti o platbu (zúčtovanie zálohovej platby)  podľa </w:delText>
        </w:r>
        <w:r w:rsidR="00EC33ED">
          <w:rPr>
            <w:sz w:val="22"/>
            <w:szCs w:val="22"/>
          </w:rPr>
          <w:delText>§7 a §8 zákona o finančnej kontrole a audite</w:delText>
        </w:r>
        <w:r w:rsidR="00EC33ED" w:rsidRPr="00A91910">
          <w:rPr>
            <w:sz w:val="22"/>
            <w:szCs w:val="22"/>
          </w:rPr>
          <w:delText xml:space="preserve"> </w:delText>
        </w:r>
        <w:r w:rsidRPr="00A91910">
          <w:rPr>
            <w:sz w:val="22"/>
            <w:szCs w:val="22"/>
          </w:rPr>
          <w:delText xml:space="preserve">a článku 74 všeobecného </w:delText>
        </w:r>
        <w:r w:rsidR="00BF0C28" w:rsidRPr="00A91910">
          <w:rPr>
            <w:sz w:val="22"/>
            <w:szCs w:val="22"/>
          </w:rPr>
          <w:delText>nariadenia</w:delText>
        </w:r>
        <w:r w:rsidR="00BF0C28">
          <w:rPr>
            <w:sz w:val="22"/>
            <w:szCs w:val="22"/>
          </w:rPr>
          <w:delText>, a to najmä</w:delText>
        </w:r>
        <w:r w:rsidR="00BF0C28" w:rsidRPr="009E126A">
          <w:rPr>
            <w:sz w:val="22"/>
            <w:szCs w:val="22"/>
          </w:rPr>
          <w:delText xml:space="preserve"> kontrolu správnosti nárokovaných finančných prostriedkov</w:delText>
        </w:r>
        <w:r w:rsidR="00BF0C28">
          <w:rPr>
            <w:sz w:val="22"/>
            <w:szCs w:val="22"/>
          </w:rPr>
          <w:delText xml:space="preserve"> </w:delText>
        </w:r>
        <w:r w:rsidR="00BF0C28" w:rsidRPr="009E126A">
          <w:rPr>
            <w:sz w:val="22"/>
            <w:szCs w:val="22"/>
          </w:rPr>
          <w:delText>/</w:delText>
        </w:r>
        <w:r w:rsidR="00BF0C28">
          <w:rPr>
            <w:sz w:val="22"/>
            <w:szCs w:val="22"/>
          </w:rPr>
          <w:delText xml:space="preserve"> </w:delText>
        </w:r>
        <w:r w:rsidR="00BF0C28" w:rsidRPr="009E126A">
          <w:rPr>
            <w:sz w:val="22"/>
            <w:szCs w:val="22"/>
          </w:rPr>
          <w:delText>deklarovaných výdavkov a ostatných skutočností uvedených v</w:delText>
        </w:r>
        <w:r w:rsidR="0021081B">
          <w:rPr>
            <w:sz w:val="22"/>
            <w:szCs w:val="22"/>
          </w:rPr>
          <w:delText xml:space="preserve"> danej </w:delText>
        </w:r>
        <w:r w:rsidR="00BF0C28">
          <w:rPr>
            <w:sz w:val="22"/>
            <w:szCs w:val="22"/>
          </w:rPr>
          <w:delText>Žiadosti o platbu</w:delText>
        </w:r>
        <w:r w:rsidR="00BF0C28" w:rsidRPr="009E126A">
          <w:rPr>
            <w:sz w:val="22"/>
            <w:szCs w:val="22"/>
          </w:rPr>
          <w:delText xml:space="preserve"> vo vzťahu ku všetkým nárokovaným finančným prostriedkom /</w:delText>
        </w:r>
        <w:r w:rsidR="0021081B">
          <w:rPr>
            <w:sz w:val="22"/>
            <w:szCs w:val="22"/>
          </w:rPr>
          <w:delText xml:space="preserve"> </w:delText>
        </w:r>
        <w:r w:rsidR="00BF0C28" w:rsidRPr="009E126A">
          <w:rPr>
            <w:sz w:val="22"/>
            <w:szCs w:val="22"/>
          </w:rPr>
          <w:delText>deklarovaným výdavkom a ostatných skutočností uvedených v</w:delText>
        </w:r>
        <w:r w:rsidR="00BF0C28">
          <w:rPr>
            <w:sz w:val="22"/>
            <w:szCs w:val="22"/>
          </w:rPr>
          <w:delText> Žiadosti o platbu</w:delText>
        </w:r>
        <w:r w:rsidR="00BF0C28" w:rsidRPr="009E126A">
          <w:rPr>
            <w:sz w:val="22"/>
            <w:szCs w:val="22"/>
          </w:rPr>
          <w:delText xml:space="preserve"> </w:delText>
        </w:r>
        <w:r w:rsidR="00BF0C28">
          <w:rPr>
            <w:sz w:val="22"/>
            <w:szCs w:val="22"/>
          </w:rPr>
          <w:delText>P</w:delText>
        </w:r>
        <w:r w:rsidR="00BF0C28" w:rsidRPr="009E126A">
          <w:rPr>
            <w:sz w:val="22"/>
            <w:szCs w:val="22"/>
          </w:rPr>
          <w:delText>rijímateľa pred ich uhradením</w:delText>
        </w:r>
        <w:r w:rsidR="0021081B">
          <w:rPr>
            <w:sz w:val="22"/>
            <w:szCs w:val="22"/>
          </w:rPr>
          <w:delText xml:space="preserve"> </w:delText>
        </w:r>
        <w:r w:rsidR="00BF0C28" w:rsidRPr="009E126A">
          <w:rPr>
            <w:sz w:val="22"/>
            <w:szCs w:val="22"/>
          </w:rPr>
          <w:delText>/</w:delText>
        </w:r>
        <w:r w:rsidR="0021081B">
          <w:rPr>
            <w:sz w:val="22"/>
            <w:szCs w:val="22"/>
          </w:rPr>
          <w:delText xml:space="preserve"> </w:delText>
        </w:r>
        <w:r w:rsidR="00BF0C28" w:rsidRPr="009E126A">
          <w:rPr>
            <w:sz w:val="22"/>
            <w:szCs w:val="22"/>
          </w:rPr>
          <w:delText>zúčtovaním</w:delText>
        </w:r>
        <w:r w:rsidR="00BF0C28" w:rsidRPr="00A91910">
          <w:rPr>
            <w:sz w:val="22"/>
            <w:szCs w:val="22"/>
          </w:rPr>
          <w:delText xml:space="preserve">. Ak Poskytovateľ zistí nedostatky predloženej Žiadosti o platbu, vyzve Prijímateľa, aby ju doplnil alebo </w:delText>
        </w:r>
        <w:r w:rsidR="00BF0C28">
          <w:rPr>
            <w:sz w:val="22"/>
            <w:szCs w:val="22"/>
          </w:rPr>
          <w:delText>zmenil</w:delText>
        </w:r>
        <w:r w:rsidR="00BF0C28" w:rsidRPr="00A91910">
          <w:rPr>
            <w:sz w:val="22"/>
            <w:szCs w:val="22"/>
          </w:rPr>
          <w:delText xml:space="preserve"> a určí mu na to primeranú lehotu</w:delText>
        </w:r>
        <w:r w:rsidR="00BF0C28">
          <w:rPr>
            <w:sz w:val="22"/>
            <w:szCs w:val="22"/>
          </w:rPr>
          <w:delText xml:space="preserve"> (za výzvu na doplnenie alebo zmenu je možné považovať aj doručenie návrhu</w:delText>
        </w:r>
        <w:r w:rsidR="00615B06">
          <w:rPr>
            <w:sz w:val="22"/>
            <w:szCs w:val="22"/>
          </w:rPr>
          <w:delText xml:space="preserve"> čiastkovej správy</w:delText>
        </w:r>
        <w:r w:rsidR="00CD56B1">
          <w:rPr>
            <w:sz w:val="22"/>
            <w:szCs w:val="22"/>
          </w:rPr>
          <w:delText xml:space="preserve"> z kontroly</w:delText>
        </w:r>
        <w:r w:rsidR="00615B06">
          <w:rPr>
            <w:sz w:val="22"/>
            <w:szCs w:val="22"/>
          </w:rPr>
          <w:delText>/návrhu</w:delText>
        </w:r>
        <w:r w:rsidR="00BF0C28">
          <w:rPr>
            <w:sz w:val="22"/>
            <w:szCs w:val="22"/>
          </w:rPr>
          <w:delText xml:space="preserve"> správy z kontroly)</w:delText>
        </w:r>
        <w:r w:rsidR="00BF0C28" w:rsidRPr="00A91910">
          <w:rPr>
            <w:sz w:val="22"/>
            <w:szCs w:val="22"/>
          </w:rPr>
          <w:delText xml:space="preserve">. </w:delText>
        </w:r>
        <w:r w:rsidR="00BF0C28">
          <w:rPr>
            <w:sz w:val="22"/>
            <w:szCs w:val="22"/>
          </w:rPr>
          <w:delText>Ak Poskytovateľ písomne oznámil Prijímateľovi prerušenie a jeho dôvody, l</w:delText>
        </w:r>
        <w:r w:rsidR="00BF0C28" w:rsidRPr="00A91910">
          <w:rPr>
            <w:sz w:val="22"/>
            <w:szCs w:val="22"/>
          </w:rPr>
          <w:delText xml:space="preserve">ehota na schválenie Žiadosti o platbu </w:delText>
        </w:r>
        <w:r w:rsidR="00BF0C28">
          <w:rPr>
            <w:sz w:val="22"/>
            <w:szCs w:val="22"/>
          </w:rPr>
          <w:delText xml:space="preserve">je </w:delText>
        </w:r>
        <w:r w:rsidR="00BF0C28" w:rsidRPr="00A91910">
          <w:rPr>
            <w:sz w:val="22"/>
            <w:szCs w:val="22"/>
          </w:rPr>
          <w:delText xml:space="preserve">v taktom prípade v súlade s čl. 132 všeobecného nariadenia </w:delText>
        </w:r>
        <w:r w:rsidR="00BF0C28">
          <w:rPr>
            <w:sz w:val="22"/>
            <w:szCs w:val="22"/>
          </w:rPr>
          <w:delText xml:space="preserve">prerušená. </w:delText>
        </w:r>
        <w:r w:rsidR="00BF0C28" w:rsidRPr="00A91910">
          <w:rPr>
            <w:sz w:val="22"/>
            <w:szCs w:val="22"/>
          </w:rPr>
          <w:delText xml:space="preserve">Ak to Poskytovateľ považuje za potrebné, v súlade s čl. 12 VZP a </w:delText>
        </w:r>
        <w:r w:rsidR="0051115F">
          <w:rPr>
            <w:sz w:val="22"/>
            <w:szCs w:val="22"/>
          </w:rPr>
          <w:delText xml:space="preserve">§9 </w:delText>
        </w:r>
        <w:r w:rsidR="00C65054">
          <w:rPr>
            <w:sz w:val="22"/>
            <w:szCs w:val="22"/>
          </w:rPr>
          <w:delText xml:space="preserve">zákona </w:delText>
        </w:r>
        <w:r w:rsidR="00A3648F">
          <w:rPr>
            <w:sz w:val="22"/>
            <w:szCs w:val="22"/>
          </w:rPr>
          <w:delText xml:space="preserve">o finančnej kontrole a audite </w:delText>
        </w:r>
        <w:r w:rsidR="00BF0C28" w:rsidRPr="00A91910">
          <w:rPr>
            <w:sz w:val="22"/>
            <w:szCs w:val="22"/>
          </w:rPr>
          <w:delText xml:space="preserve">vykoná okrem administratívnej </w:delText>
        </w:r>
        <w:r w:rsidR="00DF02C8">
          <w:rPr>
            <w:sz w:val="22"/>
            <w:szCs w:val="22"/>
          </w:rPr>
          <w:delText xml:space="preserve">finančnej </w:delText>
        </w:r>
        <w:r w:rsidR="00BF0C28" w:rsidRPr="00A91910">
          <w:rPr>
            <w:sz w:val="22"/>
            <w:szCs w:val="22"/>
          </w:rPr>
          <w:delText xml:space="preserve">kontroly aj </w:delText>
        </w:r>
        <w:r w:rsidR="009813B6">
          <w:rPr>
            <w:sz w:val="22"/>
            <w:szCs w:val="22"/>
          </w:rPr>
          <w:delText xml:space="preserve">finančnú </w:delText>
        </w:r>
        <w:r w:rsidR="00BF0C28" w:rsidRPr="00A91910">
          <w:rPr>
            <w:sz w:val="22"/>
            <w:szCs w:val="22"/>
          </w:rPr>
          <w:delText xml:space="preserve">kontrolu na mieste. </w:delText>
        </w:r>
        <w:r w:rsidR="00BF0C28">
          <w:rPr>
            <w:sz w:val="22"/>
            <w:szCs w:val="22"/>
          </w:rPr>
          <w:delText>Poskytovateľ</w:delText>
        </w:r>
        <w:r w:rsidR="00BF0C28" w:rsidRPr="009E126A">
          <w:rPr>
            <w:sz w:val="22"/>
            <w:szCs w:val="22"/>
          </w:rPr>
          <w:delText xml:space="preserve"> je oprávnený </w:delText>
        </w:r>
        <w:r w:rsidR="00BF0C28">
          <w:rPr>
            <w:sz w:val="22"/>
            <w:szCs w:val="22"/>
          </w:rPr>
          <w:delText>určiť</w:delText>
        </w:r>
        <w:r w:rsidR="00BF0C28" w:rsidRPr="009E126A">
          <w:rPr>
            <w:sz w:val="22"/>
            <w:szCs w:val="22"/>
          </w:rPr>
          <w:delText>, že časť deklarovaných výdavkov</w:delText>
        </w:r>
        <w:r w:rsidR="000507B2">
          <w:rPr>
            <w:sz w:val="22"/>
            <w:szCs w:val="22"/>
          </w:rPr>
          <w:delText xml:space="preserve"> v Žiadosti o platbu (zúčtovanie zálohovej platby)</w:delText>
        </w:r>
        <w:r w:rsidR="00BF0C28" w:rsidRPr="009E126A">
          <w:rPr>
            <w:sz w:val="22"/>
            <w:szCs w:val="22"/>
          </w:rPr>
          <w:delText>, ktorá si vyžaduje doplnenie</w:delText>
        </w:r>
        <w:r w:rsidR="00BF0C28">
          <w:rPr>
            <w:sz w:val="22"/>
            <w:szCs w:val="22"/>
          </w:rPr>
          <w:delText xml:space="preserve"> </w:delText>
        </w:r>
        <w:r w:rsidR="00BF0C28" w:rsidRPr="009E126A">
          <w:rPr>
            <w:sz w:val="22"/>
            <w:szCs w:val="22"/>
          </w:rPr>
          <w:delText>/</w:delText>
        </w:r>
        <w:r w:rsidR="00BF0C28">
          <w:rPr>
            <w:sz w:val="22"/>
            <w:szCs w:val="22"/>
          </w:rPr>
          <w:delText xml:space="preserve"> </w:delText>
        </w:r>
        <w:r w:rsidR="00BF0C28" w:rsidRPr="009E126A">
          <w:rPr>
            <w:sz w:val="22"/>
            <w:szCs w:val="22"/>
          </w:rPr>
          <w:delText>zmenu</w:delText>
        </w:r>
        <w:r w:rsidR="00BF0C28">
          <w:rPr>
            <w:sz w:val="22"/>
            <w:szCs w:val="22"/>
          </w:rPr>
          <w:delText xml:space="preserve"> </w:delText>
        </w:r>
        <w:r w:rsidR="00BF0C28" w:rsidRPr="009E126A">
          <w:rPr>
            <w:sz w:val="22"/>
            <w:szCs w:val="22"/>
          </w:rPr>
          <w:delText>/</w:delText>
        </w:r>
        <w:r w:rsidR="00BF0C28">
          <w:rPr>
            <w:sz w:val="22"/>
            <w:szCs w:val="22"/>
          </w:rPr>
          <w:delText xml:space="preserve"> </w:delText>
        </w:r>
        <w:r w:rsidR="00BF0C28" w:rsidRPr="009E126A">
          <w:rPr>
            <w:sz w:val="22"/>
            <w:szCs w:val="22"/>
          </w:rPr>
          <w:delText xml:space="preserve">overenie niektorých skutočností na mieste, príp. to </w:delText>
        </w:r>
        <w:r w:rsidR="00BF0C28">
          <w:rPr>
            <w:sz w:val="22"/>
            <w:szCs w:val="22"/>
          </w:rPr>
          <w:delText xml:space="preserve">určí Poskytovateľ </w:delText>
        </w:r>
        <w:r w:rsidR="00BF0C28" w:rsidRPr="009E126A">
          <w:rPr>
            <w:sz w:val="22"/>
            <w:szCs w:val="22"/>
          </w:rPr>
          <w:delText xml:space="preserve">z iného dôvodu, bude vyčlenená do predmetu samostatnej kontroly. </w:delText>
        </w:r>
        <w:r w:rsidR="00BF0C28">
          <w:rPr>
            <w:sz w:val="22"/>
            <w:szCs w:val="22"/>
          </w:rPr>
          <w:delText>A</w:delText>
        </w:r>
        <w:r w:rsidR="00BF0C28" w:rsidRPr="009E126A">
          <w:rPr>
            <w:sz w:val="22"/>
            <w:szCs w:val="22"/>
          </w:rPr>
          <w:delText xml:space="preserve">k </w:delText>
        </w:r>
        <w:r w:rsidR="00BF0C28">
          <w:rPr>
            <w:sz w:val="22"/>
            <w:szCs w:val="22"/>
          </w:rPr>
          <w:delText xml:space="preserve">Poskytovateľ </w:delText>
        </w:r>
        <w:r w:rsidR="00BF0C28" w:rsidRPr="009E126A">
          <w:rPr>
            <w:sz w:val="22"/>
            <w:szCs w:val="22"/>
          </w:rPr>
          <w:delText xml:space="preserve">vyčlení časť výdavkov na samostatnú kontrolu, lehota, ktorá uplynula od doručenia písomnej formy </w:delText>
        </w:r>
        <w:r w:rsidR="00BF0C28">
          <w:rPr>
            <w:sz w:val="22"/>
            <w:szCs w:val="22"/>
          </w:rPr>
          <w:delText>Žiadosti o</w:delText>
        </w:r>
        <w:r w:rsidR="000507B2">
          <w:rPr>
            <w:sz w:val="22"/>
            <w:szCs w:val="22"/>
          </w:rPr>
          <w:delText> </w:delText>
        </w:r>
        <w:r w:rsidR="00BF0C28">
          <w:rPr>
            <w:sz w:val="22"/>
            <w:szCs w:val="22"/>
          </w:rPr>
          <w:delText>platbu</w:delText>
        </w:r>
        <w:r w:rsidR="000507B2">
          <w:rPr>
            <w:sz w:val="22"/>
            <w:szCs w:val="22"/>
          </w:rPr>
          <w:delText xml:space="preserve"> (zúčtovanie zálohovej platby)</w:delText>
        </w:r>
        <w:r w:rsidR="00BF0C28" w:rsidRPr="009E126A">
          <w:rPr>
            <w:sz w:val="22"/>
            <w:szCs w:val="22"/>
          </w:rPr>
          <w:delText xml:space="preserve">, z ktorej bola časť výdavkov vyčlenená do predmetu samostatnej kontroly sa započítava do lehoty stanovenej na kontrolu </w:delText>
        </w:r>
        <w:r w:rsidR="00BF0C28">
          <w:rPr>
            <w:sz w:val="22"/>
            <w:szCs w:val="22"/>
          </w:rPr>
          <w:delText>Žiadosti o platbu</w:delText>
        </w:r>
        <w:r w:rsidR="00BF0C28" w:rsidRPr="009E126A">
          <w:rPr>
            <w:sz w:val="22"/>
            <w:szCs w:val="22"/>
          </w:rPr>
          <w:delText xml:space="preserve"> vykonanú administratívnou formou</w:delText>
        </w:r>
        <w:r w:rsidR="00BF0C28">
          <w:rPr>
            <w:sz w:val="22"/>
            <w:szCs w:val="22"/>
          </w:rPr>
          <w:delText>.</w:delText>
        </w:r>
        <w:r w:rsidR="00AB36DC">
          <w:rPr>
            <w:sz w:val="22"/>
            <w:szCs w:val="22"/>
          </w:rPr>
          <w:delText xml:space="preserve"> </w:delText>
        </w:r>
      </w:del>
    </w:p>
    <w:p w14:paraId="62961FBC" w14:textId="77777777" w:rsidR="000507B2" w:rsidRDefault="000507B2" w:rsidP="00D72FF2">
      <w:pPr>
        <w:pStyle w:val="ListParagraph"/>
        <w:spacing w:after="120" w:line="276" w:lineRule="auto"/>
        <w:jc w:val="both"/>
        <w:rPr>
          <w:del w:id="280" w:author="Autor"/>
          <w:sz w:val="22"/>
          <w:szCs w:val="22"/>
        </w:rPr>
      </w:pPr>
    </w:p>
    <w:p w14:paraId="2C347004" w14:textId="1C75B8C6" w:rsidR="001E030D" w:rsidRDefault="001E030D" w:rsidP="001E030D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ins w:id="281" w:author="Autor"/>
          <w:sz w:val="22"/>
          <w:szCs w:val="22"/>
        </w:rPr>
      </w:pPr>
      <w:ins w:id="282" w:author="Autor">
        <w:r w:rsidRPr="008A7C34">
          <w:rPr>
            <w:sz w:val="22"/>
            <w:szCs w:val="22"/>
          </w:rPr>
          <w:t xml:space="preserve">Poskytovateľ je povinný vykonať kontrolu </w:t>
        </w:r>
        <w:r w:rsidRPr="007D6ABC">
          <w:rPr>
            <w:sz w:val="22"/>
            <w:szCs w:val="22"/>
          </w:rPr>
          <w:t>Žiadosti o platbu podľa §</w:t>
        </w:r>
        <w:r>
          <w:rPr>
            <w:sz w:val="22"/>
            <w:szCs w:val="22"/>
          </w:rPr>
          <w:t xml:space="preserve"> </w:t>
        </w:r>
        <w:r w:rsidRPr="007D6ABC">
          <w:rPr>
            <w:sz w:val="22"/>
            <w:szCs w:val="22"/>
          </w:rPr>
          <w:t>7 a §</w:t>
        </w:r>
        <w:r>
          <w:rPr>
            <w:sz w:val="22"/>
            <w:szCs w:val="22"/>
          </w:rPr>
          <w:t xml:space="preserve"> 8 Z</w:t>
        </w:r>
        <w:r w:rsidRPr="007D6ABC">
          <w:rPr>
            <w:sz w:val="22"/>
            <w:szCs w:val="22"/>
          </w:rPr>
          <w:t xml:space="preserve">ákona </w:t>
        </w:r>
        <w:r>
          <w:rPr>
            <w:sz w:val="22"/>
            <w:szCs w:val="22"/>
          </w:rPr>
          <w:t>o </w:t>
        </w:r>
        <w:r w:rsidRPr="007D6ABC">
          <w:rPr>
            <w:sz w:val="22"/>
            <w:szCs w:val="22"/>
          </w:rPr>
          <w:t>finančnej kontrole a</w:t>
        </w:r>
        <w:r>
          <w:rPr>
            <w:sz w:val="22"/>
            <w:szCs w:val="22"/>
          </w:rPr>
          <w:t> </w:t>
        </w:r>
        <w:r w:rsidRPr="007D6ABC">
          <w:rPr>
            <w:sz w:val="22"/>
            <w:szCs w:val="22"/>
          </w:rPr>
          <w:t>audite</w:t>
        </w:r>
        <w:r w:rsidRPr="008713E4">
          <w:rPr>
            <w:sz w:val="22"/>
            <w:szCs w:val="22"/>
          </w:rPr>
          <w:t xml:space="preserve"> </w:t>
        </w:r>
        <w:r w:rsidRPr="00C65054">
          <w:rPr>
            <w:sz w:val="22"/>
            <w:szCs w:val="22"/>
          </w:rPr>
          <w:t xml:space="preserve">a článku </w:t>
        </w:r>
        <w:r w:rsidR="00F47F48" w:rsidRPr="004E0031">
          <w:rPr>
            <w:sz w:val="22"/>
            <w:szCs w:val="22"/>
          </w:rPr>
          <w:t>125</w:t>
        </w:r>
        <w:r w:rsidRPr="00C65054">
          <w:rPr>
            <w:sz w:val="22"/>
            <w:szCs w:val="22"/>
          </w:rPr>
          <w:t xml:space="preserve"> všeobecného nariadenia</w:t>
        </w:r>
        <w:r>
          <w:rPr>
            <w:sz w:val="22"/>
            <w:szCs w:val="22"/>
          </w:rPr>
          <w:t>, pričom Prijímateľ</w:t>
        </w:r>
        <w:r w:rsidR="00B1318E">
          <w:rPr>
            <w:sz w:val="22"/>
            <w:szCs w:val="22"/>
          </w:rPr>
          <w:t xml:space="preserve"> je</w:t>
        </w:r>
        <w:r>
          <w:rPr>
            <w:sz w:val="22"/>
            <w:szCs w:val="22"/>
          </w:rPr>
          <w:t xml:space="preserve"> povinný sa na účely výkonu kontroly riadiť § 21 </w:t>
        </w:r>
        <w:r w:rsidR="00F461A9">
          <w:rPr>
            <w:sz w:val="22"/>
            <w:szCs w:val="22"/>
          </w:rPr>
          <w:t>z</w:t>
        </w:r>
        <w:r>
          <w:rPr>
            <w:sz w:val="22"/>
            <w:szCs w:val="22"/>
          </w:rPr>
          <w:t>ákona o finančnej kontrole a</w:t>
        </w:r>
        <w:r w:rsidR="00E67ED2">
          <w:rPr>
            <w:sz w:val="22"/>
            <w:szCs w:val="22"/>
          </w:rPr>
          <w:t> </w:t>
        </w:r>
        <w:r>
          <w:rPr>
            <w:sz w:val="22"/>
            <w:szCs w:val="22"/>
          </w:rPr>
          <w:t>audite</w:t>
        </w:r>
        <w:r w:rsidR="00E67ED2">
          <w:rPr>
            <w:sz w:val="22"/>
            <w:szCs w:val="22"/>
          </w:rPr>
          <w:t>,</w:t>
        </w:r>
        <w:r>
          <w:rPr>
            <w:sz w:val="22"/>
            <w:szCs w:val="22"/>
          </w:rPr>
          <w:t xml:space="preserve"> inými relevantnými právnymi predpismi</w:t>
        </w:r>
        <w:r w:rsidR="00E67ED2">
          <w:rPr>
            <w:sz w:val="22"/>
            <w:szCs w:val="22"/>
          </w:rPr>
          <w:t xml:space="preserve"> a </w:t>
        </w:r>
        <w:r w:rsidR="009C2F7D">
          <w:rPr>
            <w:sz w:val="22"/>
            <w:szCs w:val="22"/>
          </w:rPr>
          <w:t>inými</w:t>
        </w:r>
        <w:r w:rsidR="00E67ED2">
          <w:rPr>
            <w:sz w:val="22"/>
            <w:szCs w:val="22"/>
          </w:rPr>
          <w:t xml:space="preserve"> dokumentmi Poskytovateľa</w:t>
        </w:r>
        <w:r>
          <w:rPr>
            <w:sz w:val="22"/>
            <w:szCs w:val="22"/>
          </w:rPr>
          <w:t>.</w:t>
        </w:r>
      </w:ins>
    </w:p>
    <w:p w14:paraId="72BA1FFE" w14:textId="77777777" w:rsidR="000507B2" w:rsidRDefault="000507B2" w:rsidP="00D72FF2">
      <w:pPr>
        <w:pStyle w:val="Odsekzoznamu1"/>
        <w:spacing w:after="120" w:line="276" w:lineRule="auto"/>
        <w:jc w:val="both"/>
        <w:rPr>
          <w:ins w:id="283" w:author="Autor"/>
          <w:sz w:val="22"/>
          <w:szCs w:val="22"/>
        </w:rPr>
      </w:pPr>
    </w:p>
    <w:p w14:paraId="696A4B9B" w14:textId="6FE05B64" w:rsidR="00A91910" w:rsidRPr="00A91910" w:rsidRDefault="00A91910" w:rsidP="004273A3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  <w:pPrChange w:id="284" w:author="Autor">
          <w:pPr>
            <w:pStyle w:val="ListParagraph"/>
            <w:numPr>
              <w:numId w:val="59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lastRenderedPageBreak/>
        <w:t xml:space="preserve">Po vykonaní kontroly </w:t>
      </w:r>
      <w:r w:rsidR="000507B2">
        <w:rPr>
          <w:sz w:val="22"/>
          <w:szCs w:val="22"/>
        </w:rPr>
        <w:t xml:space="preserve">podľa predchádzajúceho odseku </w:t>
      </w:r>
      <w:r w:rsidRPr="00A91910">
        <w:rPr>
          <w:sz w:val="22"/>
          <w:szCs w:val="22"/>
        </w:rPr>
        <w:t xml:space="preserve">Poskytovateľ Žiadosť o platbu (poskytnutie zálohovej platby) </w:t>
      </w:r>
      <w:del w:id="285" w:author="Autor">
        <w:r w:rsidRPr="00A91910">
          <w:rPr>
            <w:sz w:val="22"/>
            <w:szCs w:val="22"/>
          </w:rPr>
          <w:delText>ako aj</w:delText>
        </w:r>
      </w:del>
      <w:ins w:id="286" w:author="Autor">
        <w:r w:rsidRPr="00A91910">
          <w:rPr>
            <w:sz w:val="22"/>
            <w:szCs w:val="22"/>
          </w:rPr>
          <w:t>a</w:t>
        </w:r>
      </w:ins>
      <w:r w:rsidRPr="00A91910">
        <w:rPr>
          <w:sz w:val="22"/>
          <w:szCs w:val="22"/>
        </w:rPr>
        <w:t xml:space="preserve"> Žiadosť o platbu (zúčtovanie zálohovej platby) </w:t>
      </w:r>
      <w:r w:rsidRPr="004273A3">
        <w:rPr>
          <w:b/>
          <w:sz w:val="22"/>
          <w:rPrChange w:id="287" w:author="Autor">
            <w:rPr>
              <w:sz w:val="22"/>
            </w:rPr>
          </w:rPrChange>
        </w:rPr>
        <w:t>schváli v plnej výške, schváli v zníženej výške</w:t>
      </w:r>
      <w:r w:rsidR="00BF0C28" w:rsidRPr="004273A3">
        <w:rPr>
          <w:b/>
          <w:sz w:val="22"/>
          <w:rPrChange w:id="288" w:author="Autor">
            <w:rPr>
              <w:sz w:val="22"/>
            </w:rPr>
          </w:rPrChange>
        </w:rPr>
        <w:t>, zamietne</w:t>
      </w:r>
      <w:del w:id="289" w:author="Autor">
        <w:r w:rsidRPr="00A91910">
          <w:rPr>
            <w:sz w:val="22"/>
            <w:szCs w:val="22"/>
          </w:rPr>
          <w:delText xml:space="preserve"> alebo </w:delText>
        </w:r>
      </w:del>
      <w:ins w:id="290" w:author="Autor">
        <w:r w:rsidR="0056773A" w:rsidRPr="00510D6A">
          <w:rPr>
            <w:b/>
            <w:sz w:val="22"/>
            <w:szCs w:val="22"/>
          </w:rPr>
          <w:t>, pozastaví</w:t>
        </w:r>
        <w:r w:rsidRPr="00A91910">
          <w:rPr>
            <w:sz w:val="22"/>
            <w:szCs w:val="22"/>
          </w:rPr>
          <w:t xml:space="preserve"> alebo</w:t>
        </w:r>
        <w:r w:rsidR="00DF6B24">
          <w:rPr>
            <w:sz w:val="22"/>
            <w:szCs w:val="22"/>
          </w:rPr>
          <w:t xml:space="preserve"> zo Žiadosti o platbu (zúčtovanie zálohovej platby)</w:t>
        </w:r>
      </w:ins>
      <w:r w:rsidRPr="00A91910">
        <w:rPr>
          <w:sz w:val="22"/>
          <w:szCs w:val="22"/>
        </w:rPr>
        <w:t xml:space="preserve"> </w:t>
      </w:r>
      <w:r w:rsidR="00BF0C28" w:rsidRPr="004273A3">
        <w:rPr>
          <w:b/>
          <w:sz w:val="22"/>
          <w:rPrChange w:id="291" w:author="Autor">
            <w:rPr>
              <w:sz w:val="22"/>
            </w:rPr>
          </w:rPrChange>
        </w:rPr>
        <w:t>vyčlení časť deklarovaných výdavkov na samostatnú kontrolu</w:t>
      </w:r>
      <w:r w:rsidRPr="00A91910">
        <w:rPr>
          <w:sz w:val="22"/>
          <w:szCs w:val="22"/>
        </w:rPr>
        <w:t xml:space="preserve">, a to v lehotách určených Systémom finančného riadenia. Prijímateľovi vznikne nárok na schválenie Žiadosti o platbu (zúčtovanie zálohovej platby)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2DE36EB9" w14:textId="77777777" w:rsidR="00A91910" w:rsidRPr="00A91910" w:rsidRDefault="00A91910" w:rsidP="004273A3">
      <w:pPr>
        <w:pStyle w:val="Odsekzoznamu1"/>
        <w:spacing w:after="120" w:line="276" w:lineRule="auto"/>
        <w:ind w:left="851"/>
        <w:jc w:val="both"/>
        <w:rPr>
          <w:sz w:val="22"/>
          <w:szCs w:val="22"/>
        </w:rPr>
        <w:pPrChange w:id="292" w:author="Autor">
          <w:pPr>
            <w:pStyle w:val="ListParagraph"/>
            <w:spacing w:line="276" w:lineRule="auto"/>
          </w:pPr>
        </w:pPrChange>
      </w:pPr>
    </w:p>
    <w:p w14:paraId="0D1EF462" w14:textId="77777777" w:rsidR="00A91910" w:rsidRPr="00A91910" w:rsidRDefault="00A91910" w:rsidP="00D72FF2">
      <w:pPr>
        <w:pStyle w:val="ListParagraph"/>
        <w:numPr>
          <w:ilvl w:val="0"/>
          <w:numId w:val="59"/>
        </w:numPr>
        <w:spacing w:after="120" w:line="276" w:lineRule="auto"/>
        <w:jc w:val="both"/>
        <w:rPr>
          <w:del w:id="293" w:author="Autor"/>
          <w:sz w:val="22"/>
          <w:szCs w:val="22"/>
        </w:rPr>
      </w:pPr>
      <w:del w:id="294" w:author="Autor">
        <w:r w:rsidRPr="00A91910">
          <w:rPr>
            <w:sz w:val="22"/>
            <w:szCs w:val="22"/>
          </w:rPr>
          <w:delText xml:space="preserve">Poskytovateľ po uhradení Prijímateľovi maximálne 95 % NFP na Projekt systémom zálohových platieb zabezpečí poskytnutie zostávajúcich minimálne 5 % NFP systémom refundácie na základe Žiadosti o platbu (s príznakom záverečná). Spolu s touto Žiadosťou o platbu predloží Prijímateľ aj účtovné doklady a výpis z účtu (resp. prehlásenie banky o úhrade) preukazujúci úhradu výdavkov deklarovaných v tejto Žiadosti o platbu ako aj relevantnú podpornú dokumentáciu. Ak Prijímateľ pri Realizácii aktivít Projektu nedosiahne 95 % NFP, Projekt môže byť ukončený aj Žiadosťou o platbu (zúčtovanie zálohovej platby). </w:delText>
        </w:r>
      </w:del>
    </w:p>
    <w:p w14:paraId="7791FA30" w14:textId="77777777" w:rsidR="00A91910" w:rsidRPr="00A91910" w:rsidRDefault="00A91910" w:rsidP="00D72FF2">
      <w:pPr>
        <w:pStyle w:val="ListParagraph"/>
        <w:spacing w:after="120" w:line="276" w:lineRule="auto"/>
        <w:ind w:left="851"/>
        <w:jc w:val="both"/>
        <w:rPr>
          <w:del w:id="295" w:author="Autor"/>
          <w:sz w:val="22"/>
          <w:szCs w:val="22"/>
        </w:rPr>
      </w:pPr>
    </w:p>
    <w:p w14:paraId="091B7AE3" w14:textId="3637F22F" w:rsidR="00A91910" w:rsidRDefault="00A91910" w:rsidP="004E0031">
      <w:pPr>
        <w:pStyle w:val="Odsekzoznamu1"/>
        <w:numPr>
          <w:ilvl w:val="0"/>
          <w:numId w:val="59"/>
        </w:numPr>
        <w:spacing w:before="240" w:after="120" w:line="276" w:lineRule="auto"/>
        <w:jc w:val="both"/>
        <w:rPr>
          <w:ins w:id="296" w:author="Autor"/>
          <w:sz w:val="22"/>
          <w:szCs w:val="22"/>
        </w:rPr>
      </w:pPr>
      <w:del w:id="297" w:author="Autor">
        <w:r w:rsidRPr="00A91910">
          <w:rPr>
            <w:sz w:val="22"/>
            <w:szCs w:val="22"/>
          </w:rPr>
          <w:delText>Ustanovenia odsekov 12 až 1</w:delText>
        </w:r>
        <w:r w:rsidR="000507B2">
          <w:rPr>
            <w:sz w:val="22"/>
            <w:szCs w:val="22"/>
          </w:rPr>
          <w:delText>5</w:delText>
        </w:r>
        <w:r w:rsidRPr="00A91910">
          <w:rPr>
            <w:sz w:val="22"/>
            <w:szCs w:val="22"/>
          </w:rPr>
          <w:delText xml:space="preserve"> tohto článku VZP sa použijú rovnako aj na úpravu práv a povinností Zmluvných strán pri administrácií Žiadosti o platbu (s príznakom záverečná) podľa predchádzajúceho odseku tohto článku VZP.</w:delText>
        </w:r>
      </w:del>
      <w:ins w:id="298" w:author="Autor">
        <w:r w:rsidR="00DF6B24" w:rsidRPr="00802C1A">
          <w:rPr>
            <w:sz w:val="22"/>
            <w:szCs w:val="22"/>
          </w:rPr>
          <w:t xml:space="preserve">Zálohové platby sa Prijímateľovi poskytujú až do dosiahnutia maximálne 100 % aktuálnej výšky </w:t>
        </w:r>
        <w:r w:rsidR="009950F1">
          <w:rPr>
            <w:sz w:val="22"/>
            <w:szCs w:val="22"/>
          </w:rPr>
          <w:t>O</w:t>
        </w:r>
        <w:r w:rsidR="00DF6B24" w:rsidRPr="00802C1A">
          <w:rPr>
            <w:sz w:val="22"/>
            <w:szCs w:val="22"/>
          </w:rPr>
          <w:t xml:space="preserve">právnených výdavkov Projektu. Po poskytnutí poslednej zálohovej platby je Prijímateľ povinný zúčtovať celý zostatok NFP postupom podľa </w:t>
        </w:r>
        <w:r w:rsidR="00DF6B24" w:rsidRPr="004E0031">
          <w:rPr>
            <w:sz w:val="22"/>
            <w:szCs w:val="22"/>
          </w:rPr>
          <w:t>odsekov 4 až 1</w:t>
        </w:r>
        <w:r w:rsidR="004E0031">
          <w:rPr>
            <w:sz w:val="22"/>
            <w:szCs w:val="22"/>
          </w:rPr>
          <w:t>2</w:t>
        </w:r>
        <w:r w:rsidR="00DF6B24" w:rsidRPr="004E0031">
          <w:rPr>
            <w:sz w:val="22"/>
            <w:szCs w:val="22"/>
          </w:rPr>
          <w:t xml:space="preserve"> tohto</w:t>
        </w:r>
        <w:r w:rsidR="00DF6B24" w:rsidRPr="00802C1A">
          <w:rPr>
            <w:sz w:val="22"/>
            <w:szCs w:val="22"/>
          </w:rPr>
          <w:t xml:space="preserve"> článku VZP.</w:t>
        </w:r>
        <w:r w:rsidR="004E0031">
          <w:rPr>
            <w:sz w:val="22"/>
            <w:szCs w:val="22"/>
          </w:rPr>
          <w:t xml:space="preserve"> </w:t>
        </w:r>
        <w:r w:rsidR="00DF6B24" w:rsidRPr="004E0031">
          <w:rPr>
            <w:sz w:val="22"/>
            <w:szCs w:val="22"/>
          </w:rPr>
          <w:t xml:space="preserve">Posledná Žiadosť o platbu (zúčtovanie zálohovej platby) predložená v rámci Realizácie aktivít Projektu </w:t>
        </w:r>
        <w:r w:rsidR="00A62C28">
          <w:rPr>
            <w:sz w:val="22"/>
            <w:szCs w:val="22"/>
          </w:rPr>
          <w:t>plní</w:t>
        </w:r>
        <w:r w:rsidR="00DF6B24" w:rsidRPr="004E0031">
          <w:rPr>
            <w:sz w:val="22"/>
            <w:szCs w:val="22"/>
          </w:rPr>
          <w:t xml:space="preserve"> funkciu Žiadosti o platbu (s príznakom záverečná). </w:t>
        </w:r>
      </w:ins>
    </w:p>
    <w:p w14:paraId="51F1D3A2" w14:textId="77777777" w:rsidR="009D4214" w:rsidRDefault="009D4214" w:rsidP="009C2F7D">
      <w:pPr>
        <w:pStyle w:val="Odsekzoznamu"/>
        <w:rPr>
          <w:ins w:id="299" w:author="Autor"/>
          <w:sz w:val="22"/>
          <w:szCs w:val="22"/>
        </w:rPr>
      </w:pPr>
    </w:p>
    <w:p w14:paraId="21C5C007" w14:textId="1F1E2665" w:rsidR="009C2F7D" w:rsidRPr="00E206A6" w:rsidRDefault="009C2F7D" w:rsidP="004273A3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  <w:pPrChange w:id="300" w:author="Autor">
          <w:pPr>
            <w:pStyle w:val="ListParagraph"/>
            <w:numPr>
              <w:numId w:val="59"/>
            </w:numPr>
            <w:spacing w:before="240" w:after="120" w:line="276" w:lineRule="auto"/>
            <w:ind w:hanging="360"/>
            <w:jc w:val="both"/>
          </w:pPr>
        </w:pPrChange>
      </w:pPr>
      <w:ins w:id="301" w:author="Autor">
        <w:r w:rsidRPr="008D1F03">
          <w:rPr>
            <w:sz w:val="22"/>
            <w:szCs w:val="22"/>
          </w:rPr>
          <w:t>Ak Žiadosť o platbu (</w:t>
        </w:r>
        <w:r w:rsidR="00E206A6">
          <w:rPr>
            <w:sz w:val="22"/>
            <w:szCs w:val="22"/>
          </w:rPr>
          <w:t>zúčtovanie zálohovej platby</w:t>
        </w:r>
        <w:r w:rsidRPr="008D1F03">
          <w:rPr>
            <w:sz w:val="22"/>
            <w:szCs w:val="22"/>
          </w:rPr>
          <w:t>) obsahuje výdavky, ktoré sú predmetom Prebiehajúceho skúmania, Poskytovateľ pozastav</w:t>
        </w:r>
        <w:r w:rsidR="00E206A6">
          <w:rPr>
            <w:sz w:val="22"/>
            <w:szCs w:val="22"/>
          </w:rPr>
          <w:t>í</w:t>
        </w:r>
        <w:r w:rsidRPr="008D1F03">
          <w:rPr>
            <w:sz w:val="22"/>
            <w:szCs w:val="22"/>
          </w:rPr>
          <w:t xml:space="preserve"> schvaľovanie </w:t>
        </w:r>
        <w:r w:rsidR="00E206A6">
          <w:rPr>
            <w:sz w:val="22"/>
            <w:szCs w:val="22"/>
          </w:rPr>
          <w:t>dotknutých</w:t>
        </w:r>
        <w:r w:rsidRPr="008D1F03">
          <w:rPr>
            <w:sz w:val="22"/>
            <w:szCs w:val="22"/>
          </w:rPr>
          <w:t xml:space="preserve"> výdavkov </w:t>
        </w:r>
        <w:r>
          <w:rPr>
            <w:sz w:val="22"/>
            <w:szCs w:val="22"/>
          </w:rPr>
          <w:t xml:space="preserve">až </w:t>
        </w:r>
        <w:r w:rsidRPr="008D1F03">
          <w:rPr>
            <w:sz w:val="22"/>
            <w:szCs w:val="22"/>
          </w:rPr>
          <w:t>do času ukončenia skúmania</w:t>
        </w:r>
        <w:r>
          <w:rPr>
            <w:sz w:val="22"/>
            <w:szCs w:val="22"/>
          </w:rPr>
          <w:t>.</w:t>
        </w:r>
      </w:ins>
      <w:r>
        <w:rPr>
          <w:sz w:val="22"/>
          <w:szCs w:val="22"/>
        </w:rPr>
        <w:t xml:space="preserve"> </w:t>
      </w:r>
    </w:p>
    <w:p w14:paraId="7E461B78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17c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REFUNDÁCIE</w:t>
      </w:r>
    </w:p>
    <w:p w14:paraId="6298D5F5" w14:textId="1B52BA89" w:rsidR="00A91910" w:rsidRPr="00A91910" w:rsidRDefault="00A91910" w:rsidP="004273A3">
      <w:pPr>
        <w:pStyle w:val="Odsekzoznamu1"/>
        <w:numPr>
          <w:ilvl w:val="0"/>
          <w:numId w:val="60"/>
        </w:numPr>
        <w:spacing w:before="240" w:after="120" w:line="276" w:lineRule="auto"/>
        <w:jc w:val="both"/>
        <w:rPr>
          <w:sz w:val="22"/>
          <w:szCs w:val="22"/>
        </w:rPr>
        <w:pPrChange w:id="302" w:author="Autor">
          <w:pPr>
            <w:pStyle w:val="ListParagraph"/>
            <w:numPr>
              <w:numId w:val="60"/>
            </w:numPr>
            <w:spacing w:before="240" w:after="120"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t xml:space="preserve">Poskytovateľ zabezpečí poskytovanie NFP, resp. jeho časti (ďalej aj „platba“) systémom refundácie, pričom Prijímateľ je povinný uhradiť výdavky </w:t>
      </w:r>
      <w:del w:id="303" w:author="Autor">
        <w:r w:rsidRPr="00A91910">
          <w:rPr>
            <w:sz w:val="22"/>
            <w:szCs w:val="22"/>
          </w:rPr>
          <w:delText xml:space="preserve">Dodávateľom </w:delText>
        </w:r>
      </w:del>
      <w:r w:rsidRPr="00A91910">
        <w:rPr>
          <w:sz w:val="22"/>
          <w:szCs w:val="22"/>
        </w:rPr>
        <w:t>z vlastných zdrojov a tie mu budú pri jednotlivých platbách refundované v pomernej výške k Celkovým oprávneným výdavkom.</w:t>
      </w:r>
      <w:ins w:id="304" w:author="Autor">
        <w:r w:rsidR="001E030D">
          <w:rPr>
            <w:sz w:val="22"/>
            <w:szCs w:val="22"/>
          </w:rPr>
          <w:t xml:space="preserve"> Podrobnosti a detailné postupy realizácie platieb systémom </w:t>
        </w:r>
        <w:r w:rsidR="00B878E5">
          <w:rPr>
            <w:sz w:val="22"/>
            <w:szCs w:val="22"/>
          </w:rPr>
          <w:t>refundácie</w:t>
        </w:r>
        <w:r w:rsidR="001E030D">
          <w:rPr>
            <w:sz w:val="22"/>
            <w:szCs w:val="22"/>
          </w:rPr>
          <w:t xml:space="preserve"> sú upravené v</w:t>
        </w:r>
        <w:r w:rsidR="00637205">
          <w:rPr>
            <w:sz w:val="22"/>
            <w:szCs w:val="22"/>
          </w:rPr>
          <w:t xml:space="preserve"> príslušnej </w:t>
        </w:r>
        <w:r w:rsidR="001E030D">
          <w:rPr>
            <w:sz w:val="22"/>
            <w:szCs w:val="22"/>
          </w:rPr>
          <w:t>kapitole Systému finančného riadenia, ktorý sa Zmluvné strany zaväzujú dodržiavať.</w:t>
        </w:r>
      </w:ins>
    </w:p>
    <w:p w14:paraId="1C551284" w14:textId="77777777" w:rsidR="00A91910" w:rsidRPr="00A91910" w:rsidRDefault="00A91910" w:rsidP="004273A3">
      <w:pPr>
        <w:pStyle w:val="Odsekzoznamu1"/>
        <w:spacing w:after="120" w:line="276" w:lineRule="auto"/>
        <w:jc w:val="both"/>
        <w:rPr>
          <w:sz w:val="22"/>
          <w:szCs w:val="22"/>
        </w:rPr>
        <w:pPrChange w:id="305" w:author="Autor">
          <w:pPr>
            <w:pStyle w:val="ListParagraph"/>
            <w:spacing w:after="120" w:line="276" w:lineRule="auto"/>
            <w:jc w:val="both"/>
          </w:pPr>
        </w:pPrChange>
      </w:pPr>
    </w:p>
    <w:p w14:paraId="06B404C2" w14:textId="4FCADBDB" w:rsidR="00A91910" w:rsidRPr="00A91910" w:rsidRDefault="00A91910" w:rsidP="004273A3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  <w:pPrChange w:id="306" w:author="Autor">
          <w:pPr>
            <w:pStyle w:val="ListParagraph"/>
            <w:numPr>
              <w:numId w:val="60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t>Poskytovateľ zabezpečí poskytnutie platby systémom refundácie výlučne na základe Žiadosti o</w:t>
      </w:r>
      <w:r w:rsidR="00B1318E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del w:id="307" w:author="Autor">
        <w:r w:rsidRPr="00A91910">
          <w:rPr>
            <w:sz w:val="22"/>
            <w:szCs w:val="22"/>
          </w:rPr>
          <w:delText xml:space="preserve"> predloženej Prijímateľom v EUR. </w:delText>
        </w:r>
      </w:del>
      <w:ins w:id="308" w:author="Autor">
        <w:r w:rsidR="00B1318E">
          <w:rPr>
            <w:sz w:val="22"/>
            <w:szCs w:val="22"/>
          </w:rPr>
          <w:t>, ktorú Prijímateľ predkladá</w:t>
        </w:r>
        <w:r w:rsidRPr="00A91910">
          <w:rPr>
            <w:sz w:val="22"/>
            <w:szCs w:val="22"/>
          </w:rPr>
          <w:t xml:space="preserve"> v</w:t>
        </w:r>
        <w:r w:rsidR="00E34019">
          <w:rPr>
            <w:sz w:val="22"/>
            <w:szCs w:val="22"/>
          </w:rPr>
          <w:t> </w:t>
        </w:r>
        <w:r w:rsidRPr="00A91910">
          <w:rPr>
            <w:sz w:val="22"/>
            <w:szCs w:val="22"/>
          </w:rPr>
          <w:t>EUR</w:t>
        </w:r>
        <w:r w:rsidR="00E34019">
          <w:rPr>
            <w:sz w:val="22"/>
            <w:szCs w:val="22"/>
          </w:rPr>
          <w:t xml:space="preserve"> po </w:t>
        </w:r>
        <w:r w:rsidR="009950F1">
          <w:rPr>
            <w:sz w:val="22"/>
            <w:szCs w:val="22"/>
          </w:rPr>
          <w:t>Z</w:t>
        </w:r>
        <w:r w:rsidR="00E34019">
          <w:rPr>
            <w:sz w:val="22"/>
            <w:szCs w:val="22"/>
          </w:rPr>
          <w:t>ačatí realizácie</w:t>
        </w:r>
        <w:r w:rsidR="009950F1">
          <w:rPr>
            <w:sz w:val="22"/>
            <w:szCs w:val="22"/>
          </w:rPr>
          <w:t xml:space="preserve"> </w:t>
        </w:r>
        <w:r w:rsidR="00E34019">
          <w:rPr>
            <w:sz w:val="22"/>
            <w:szCs w:val="22"/>
          </w:rPr>
          <w:t xml:space="preserve">aktivít </w:t>
        </w:r>
        <w:r w:rsidR="00F461A9">
          <w:rPr>
            <w:sz w:val="22"/>
            <w:szCs w:val="22"/>
          </w:rPr>
          <w:t>P</w:t>
        </w:r>
        <w:r w:rsidR="00E34019">
          <w:rPr>
            <w:sz w:val="22"/>
            <w:szCs w:val="22"/>
          </w:rPr>
          <w:t>rojektu</w:t>
        </w:r>
        <w:r w:rsidR="00A62C28">
          <w:rPr>
            <w:sz w:val="22"/>
            <w:szCs w:val="22"/>
          </w:rPr>
          <w:t xml:space="preserve"> </w:t>
        </w:r>
        <w:r w:rsidR="00A62C28" w:rsidRPr="00E65D00">
          <w:rPr>
            <w:sz w:val="22"/>
            <w:szCs w:val="22"/>
          </w:rPr>
          <w:t>a po nadobudnutí účinnosti Zmluvy o poskytnutí NFP</w:t>
        </w:r>
        <w:r w:rsidR="00DF6B24">
          <w:rPr>
            <w:sz w:val="22"/>
            <w:szCs w:val="22"/>
          </w:rPr>
          <w:t>.</w:t>
        </w:r>
      </w:ins>
    </w:p>
    <w:p w14:paraId="43273FCC" w14:textId="77777777" w:rsidR="00A91910" w:rsidRPr="00A91910" w:rsidRDefault="00A91910" w:rsidP="004273A3">
      <w:pPr>
        <w:pStyle w:val="Odsekzoznamu1"/>
        <w:spacing w:after="120" w:line="276" w:lineRule="auto"/>
        <w:jc w:val="both"/>
        <w:rPr>
          <w:sz w:val="22"/>
          <w:szCs w:val="22"/>
        </w:rPr>
        <w:pPrChange w:id="309" w:author="Autor">
          <w:pPr>
            <w:pStyle w:val="ListParagraph"/>
            <w:spacing w:after="120" w:line="276" w:lineRule="auto"/>
            <w:jc w:val="both"/>
          </w:pPr>
        </w:pPrChange>
      </w:pPr>
    </w:p>
    <w:p w14:paraId="53C74D39" w14:textId="123ADF05" w:rsidR="00A91910" w:rsidRPr="00A91910" w:rsidRDefault="00E34019" w:rsidP="004273A3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  <w:pPrChange w:id="310" w:author="Autor">
          <w:pPr>
            <w:pStyle w:val="ListParagraph"/>
            <w:numPr>
              <w:numId w:val="60"/>
            </w:numPr>
            <w:spacing w:after="120" w:line="276" w:lineRule="auto"/>
            <w:ind w:hanging="360"/>
            <w:jc w:val="both"/>
          </w:pPr>
        </w:pPrChange>
      </w:pPr>
      <w:ins w:id="311" w:author="Autor">
        <w:r w:rsidRPr="001672D5">
          <w:rPr>
            <w:rFonts w:cs="Arial"/>
            <w:sz w:val="22"/>
            <w:szCs w:val="22"/>
          </w:rPr>
          <w:t xml:space="preserve">V rámci formulára </w:t>
        </w:r>
        <w:r w:rsidR="00B878E5">
          <w:rPr>
            <w:rFonts w:cs="Arial"/>
            <w:sz w:val="22"/>
            <w:szCs w:val="22"/>
          </w:rPr>
          <w:t>Ž</w:t>
        </w:r>
        <w:r w:rsidRPr="001672D5">
          <w:rPr>
            <w:rFonts w:cs="Arial"/>
            <w:sz w:val="22"/>
            <w:szCs w:val="22"/>
          </w:rPr>
          <w:t xml:space="preserve">iadosti o platbu </w:t>
        </w:r>
        <w:r w:rsidR="00B878E5">
          <w:rPr>
            <w:rFonts w:cs="Arial"/>
            <w:sz w:val="22"/>
            <w:szCs w:val="22"/>
          </w:rPr>
          <w:t>P</w:t>
        </w:r>
        <w:r w:rsidRPr="001672D5">
          <w:rPr>
            <w:rFonts w:cs="Arial"/>
            <w:sz w:val="22"/>
            <w:szCs w:val="22"/>
          </w:rPr>
          <w:t>rijímateľ uvedie deklarované výdavky podľa skupiny výdavkov v zmysle </w:t>
        </w:r>
        <w:r w:rsidR="00B878E5">
          <w:rPr>
            <w:rFonts w:cs="Arial"/>
            <w:sz w:val="22"/>
            <w:szCs w:val="22"/>
          </w:rPr>
          <w:t>Z</w:t>
        </w:r>
        <w:r w:rsidRPr="001672D5">
          <w:rPr>
            <w:rFonts w:cs="Arial"/>
            <w:sz w:val="22"/>
            <w:szCs w:val="22"/>
          </w:rPr>
          <w:t xml:space="preserve">mluvy o poskytnutí </w:t>
        </w:r>
        <w:r w:rsidR="00B878E5">
          <w:rPr>
            <w:rFonts w:cs="Arial"/>
            <w:sz w:val="22"/>
            <w:szCs w:val="22"/>
          </w:rPr>
          <w:t>NFP</w:t>
        </w:r>
        <w:r w:rsidR="00B878E5">
          <w:rPr>
            <w:rFonts w:cs="Arial"/>
            <w:szCs w:val="16"/>
          </w:rPr>
          <w:t>.</w:t>
        </w:r>
        <w:r>
          <w:rPr>
            <w:rFonts w:cs="Arial"/>
            <w:szCs w:val="16"/>
          </w:rPr>
          <w:t xml:space="preserve"> </w:t>
        </w:r>
      </w:ins>
      <w:r w:rsidR="00A91910" w:rsidRPr="00A91910">
        <w:rPr>
          <w:sz w:val="22"/>
          <w:szCs w:val="22"/>
        </w:rPr>
        <w:t xml:space="preserve">Prijímateľ je povinný spolu so Žiadosťou </w:t>
      </w:r>
      <w:r w:rsidR="00A91910" w:rsidRPr="00A91910">
        <w:rPr>
          <w:sz w:val="22"/>
          <w:szCs w:val="22"/>
        </w:rPr>
        <w:lastRenderedPageBreak/>
        <w:t xml:space="preserve">o platbu predložiť aj účtovné doklady </w:t>
      </w:r>
      <w:del w:id="312" w:author="Autor">
        <w:r w:rsidR="00A91910" w:rsidRPr="00A91910">
          <w:rPr>
            <w:sz w:val="22"/>
            <w:szCs w:val="22"/>
          </w:rPr>
          <w:delText>a výpis z účtu (resp. prehlásenie banky o úhrade) preukazujúci</w:delText>
        </w:r>
      </w:del>
      <w:ins w:id="313" w:author="Autor">
        <w:r w:rsidR="00A91910" w:rsidRPr="00A91910">
          <w:rPr>
            <w:sz w:val="22"/>
            <w:szCs w:val="22"/>
          </w:rPr>
          <w:t>preukazujúc</w:t>
        </w:r>
        <w:r>
          <w:rPr>
            <w:sz w:val="22"/>
            <w:szCs w:val="22"/>
          </w:rPr>
          <w:t>e</w:t>
        </w:r>
      </w:ins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a </w:t>
      </w:r>
      <w:del w:id="314" w:author="Autor">
        <w:r w:rsidR="00A91910" w:rsidRPr="00A91910">
          <w:rPr>
            <w:sz w:val="22"/>
            <w:szCs w:val="22"/>
          </w:rPr>
          <w:delText xml:space="preserve">prípadne aj </w:delText>
        </w:r>
      </w:del>
      <w:r w:rsidR="00A91910" w:rsidRPr="00A91910">
        <w:rPr>
          <w:sz w:val="22"/>
          <w:szCs w:val="22"/>
        </w:rPr>
        <w:t>relevantnú podpornú dokumentáciu</w:t>
      </w:r>
      <w:ins w:id="315" w:author="Autor">
        <w:r w:rsidR="00334FF6">
          <w:rPr>
            <w:sz w:val="22"/>
            <w:szCs w:val="22"/>
          </w:rPr>
          <w:t xml:space="preserve">, ktorej minimálny </w:t>
        </w:r>
        <w:r w:rsidR="007D5801">
          <w:rPr>
            <w:sz w:val="22"/>
            <w:szCs w:val="22"/>
          </w:rPr>
          <w:t>r</w:t>
        </w:r>
        <w:r w:rsidR="00334FF6">
          <w:rPr>
            <w:sz w:val="22"/>
            <w:szCs w:val="22"/>
          </w:rPr>
          <w:t xml:space="preserve">ozsah stanovuje Systém riadenia EŠIF a </w:t>
        </w:r>
        <w:r w:rsidR="001B1F4E">
          <w:rPr>
            <w:sz w:val="22"/>
            <w:szCs w:val="22"/>
          </w:rPr>
          <w:t>Poskytovateľ</w:t>
        </w:r>
      </w:ins>
      <w:r w:rsidR="00A91910" w:rsidRPr="00A91910">
        <w:rPr>
          <w:sz w:val="22"/>
          <w:szCs w:val="22"/>
        </w:rPr>
        <w:t xml:space="preserve">. </w:t>
      </w:r>
    </w:p>
    <w:p w14:paraId="1FEA74ED" w14:textId="77777777" w:rsidR="00A91910" w:rsidRPr="00A91910" w:rsidRDefault="00A91910" w:rsidP="004273A3">
      <w:pPr>
        <w:pStyle w:val="Odsekzoznamu1"/>
        <w:spacing w:after="120" w:line="276" w:lineRule="auto"/>
        <w:jc w:val="both"/>
        <w:rPr>
          <w:sz w:val="22"/>
          <w:szCs w:val="22"/>
        </w:rPr>
        <w:pPrChange w:id="316" w:author="Autor">
          <w:pPr>
            <w:pStyle w:val="ListParagraph"/>
            <w:spacing w:after="120" w:line="276" w:lineRule="auto"/>
            <w:jc w:val="both"/>
          </w:pPr>
        </w:pPrChange>
      </w:pPr>
      <w:r w:rsidRPr="00A91910">
        <w:rPr>
          <w:sz w:val="22"/>
          <w:szCs w:val="22"/>
        </w:rPr>
        <w:t xml:space="preserve"> </w:t>
      </w:r>
    </w:p>
    <w:p w14:paraId="00946D30" w14:textId="77777777" w:rsidR="00A91910" w:rsidRPr="00A91910" w:rsidRDefault="00A91910" w:rsidP="004273A3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  <w:pPrChange w:id="317" w:author="Autor">
          <w:pPr>
            <w:pStyle w:val="ListParagraph"/>
            <w:numPr>
              <w:numId w:val="60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97253D" w:rsidRPr="004273A3">
        <w:rPr>
          <w:sz w:val="22"/>
          <w:rPrChange w:id="318" w:author="Autor">
            <w:rPr/>
          </w:rPrChange>
        </w:rPr>
        <w:t xml:space="preserve">deklarované </w:t>
      </w:r>
      <w:r w:rsidRPr="00A91910">
        <w:rPr>
          <w:sz w:val="22"/>
          <w:szCs w:val="22"/>
        </w:rPr>
        <w:t xml:space="preserve">výdavky, ktoré zodpovedajú podmienkam uvedeným v článku 14 VZP. Prijímateľ zodpovedá za pravosť, správnosť a kompletnosť údajov uvedených v Žiadosti o platbu. </w:t>
      </w:r>
      <w:r w:rsidR="0097253D">
        <w:rPr>
          <w:sz w:val="22"/>
          <w:szCs w:val="22"/>
        </w:rPr>
        <w:t>Ak</w:t>
      </w:r>
      <w:r w:rsidRPr="00A91910">
        <w:rPr>
          <w:sz w:val="22"/>
          <w:szCs w:val="22"/>
        </w:rPr>
        <w:t xml:space="preserve"> na základe nepravých alebo nesprávnych údajov uvedených v Žiadosti o platbu dôjde k vyplateniu platby, Prijímateľ je povinný takto vyplatené 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</w:p>
    <w:p w14:paraId="592D69AE" w14:textId="77777777" w:rsidR="00A91910" w:rsidRPr="00A91910" w:rsidRDefault="00A91910" w:rsidP="004273A3">
      <w:pPr>
        <w:pStyle w:val="Odsekzoznamu1"/>
        <w:spacing w:after="120" w:line="276" w:lineRule="auto"/>
        <w:jc w:val="both"/>
        <w:rPr>
          <w:sz w:val="22"/>
          <w:szCs w:val="22"/>
        </w:rPr>
        <w:pPrChange w:id="319" w:author="Autor">
          <w:pPr>
            <w:pStyle w:val="ListParagraph"/>
            <w:spacing w:after="120" w:line="276" w:lineRule="auto"/>
            <w:jc w:val="both"/>
          </w:pPr>
        </w:pPrChange>
      </w:pPr>
    </w:p>
    <w:p w14:paraId="778A8D5E" w14:textId="77777777" w:rsidR="00A91910" w:rsidRDefault="00A91910" w:rsidP="00D72FF2">
      <w:pPr>
        <w:pStyle w:val="ListParagraph"/>
        <w:numPr>
          <w:ilvl w:val="0"/>
          <w:numId w:val="60"/>
        </w:numPr>
        <w:spacing w:after="120" w:line="276" w:lineRule="auto"/>
        <w:jc w:val="both"/>
        <w:rPr>
          <w:del w:id="320" w:author="Autor"/>
          <w:sz w:val="22"/>
          <w:szCs w:val="22"/>
        </w:rPr>
      </w:pPr>
      <w:del w:id="321" w:author="Autor">
        <w:r w:rsidRPr="00A91910">
          <w:rPr>
            <w:sz w:val="22"/>
            <w:szCs w:val="22"/>
          </w:rPr>
          <w:delText xml:space="preserve">Poskytovateľ je povinný vykonať kontrolu Žiadosti o platbu podľa </w:delText>
        </w:r>
        <w:r w:rsidR="0051115F">
          <w:rPr>
            <w:sz w:val="22"/>
            <w:szCs w:val="22"/>
          </w:rPr>
          <w:delText xml:space="preserve">§7 a §8 </w:delText>
        </w:r>
        <w:r w:rsidR="00A3648F">
          <w:rPr>
            <w:sz w:val="22"/>
            <w:szCs w:val="22"/>
          </w:rPr>
          <w:delText xml:space="preserve">zákona o finančnej kontrole a audite </w:delText>
        </w:r>
        <w:r w:rsidRPr="00A91910">
          <w:rPr>
            <w:sz w:val="22"/>
            <w:szCs w:val="22"/>
          </w:rPr>
          <w:delText xml:space="preserve">a článku 74 všeobecného </w:delText>
        </w:r>
        <w:r w:rsidR="00BF0C28" w:rsidRPr="00A91910">
          <w:rPr>
            <w:sz w:val="22"/>
            <w:szCs w:val="22"/>
          </w:rPr>
          <w:delText>nariadenia</w:delText>
        </w:r>
        <w:r w:rsidR="00BF0C28">
          <w:rPr>
            <w:sz w:val="22"/>
            <w:szCs w:val="22"/>
          </w:rPr>
          <w:delText>, a to najmä</w:delText>
        </w:r>
        <w:r w:rsidR="00BF0C28" w:rsidRPr="009E126A">
          <w:rPr>
            <w:sz w:val="22"/>
            <w:szCs w:val="22"/>
          </w:rPr>
          <w:delText xml:space="preserve"> kontrolu správnosti </w:delText>
        </w:r>
        <w:r w:rsidR="00BF0C28">
          <w:rPr>
            <w:sz w:val="22"/>
            <w:szCs w:val="22"/>
          </w:rPr>
          <w:delText xml:space="preserve"> </w:delText>
        </w:r>
        <w:r w:rsidR="00BF0C28" w:rsidRPr="009E126A">
          <w:rPr>
            <w:sz w:val="22"/>
            <w:szCs w:val="22"/>
          </w:rPr>
          <w:delText>deklarovaných výdavkov a ostatných skutočností uvedených v</w:delText>
        </w:r>
        <w:r w:rsidR="0021081B">
          <w:rPr>
            <w:sz w:val="22"/>
            <w:szCs w:val="22"/>
          </w:rPr>
          <w:delText xml:space="preserve"> danej </w:delText>
        </w:r>
        <w:r w:rsidR="00BF0C28">
          <w:rPr>
            <w:sz w:val="22"/>
            <w:szCs w:val="22"/>
          </w:rPr>
          <w:delText>Žiadosti o platbu</w:delText>
        </w:r>
        <w:r w:rsidR="00BF0C28" w:rsidRPr="009E126A">
          <w:rPr>
            <w:sz w:val="22"/>
            <w:szCs w:val="22"/>
          </w:rPr>
          <w:delText xml:space="preserve"> vo vzťahu ku všetkým deklarovaným výdavkom a ostatných skutočností uvedených v</w:delText>
        </w:r>
        <w:r w:rsidR="00BF0C28">
          <w:rPr>
            <w:sz w:val="22"/>
            <w:szCs w:val="22"/>
          </w:rPr>
          <w:delText> Žiadosti o platbu</w:delText>
        </w:r>
        <w:r w:rsidR="00BF0C28" w:rsidRPr="009E126A">
          <w:rPr>
            <w:sz w:val="22"/>
            <w:szCs w:val="22"/>
          </w:rPr>
          <w:delText xml:space="preserve"> </w:delText>
        </w:r>
        <w:r w:rsidR="00BF0C28">
          <w:rPr>
            <w:sz w:val="22"/>
            <w:szCs w:val="22"/>
          </w:rPr>
          <w:delText>P</w:delText>
        </w:r>
        <w:r w:rsidR="00BF0C28" w:rsidRPr="009E126A">
          <w:rPr>
            <w:sz w:val="22"/>
            <w:szCs w:val="22"/>
          </w:rPr>
          <w:delText>rijímateľa pred ich uhradením/zúčtovaním</w:delText>
        </w:r>
        <w:r w:rsidR="00BF0C28" w:rsidRPr="00A91910">
          <w:rPr>
            <w:sz w:val="22"/>
            <w:szCs w:val="22"/>
          </w:rPr>
          <w:delText xml:space="preserve">. Ak Poskytovateľ zistí nedostatky predloženej Žiadosti o platbu, vyzve Prijímateľa, aby ju doplnil alebo </w:delText>
        </w:r>
        <w:r w:rsidR="00BF0C28">
          <w:rPr>
            <w:sz w:val="22"/>
            <w:szCs w:val="22"/>
          </w:rPr>
          <w:delText>zmenil</w:delText>
        </w:r>
        <w:r w:rsidR="00BF0C28" w:rsidRPr="00A91910">
          <w:rPr>
            <w:sz w:val="22"/>
            <w:szCs w:val="22"/>
          </w:rPr>
          <w:delText xml:space="preserve"> a určí mu na to primeranú lehotu</w:delText>
        </w:r>
        <w:r w:rsidR="00BF0C28">
          <w:rPr>
            <w:sz w:val="22"/>
            <w:szCs w:val="22"/>
          </w:rPr>
          <w:delText xml:space="preserve"> (za výzvu na doplnenie alebo zmenu je možné považovať aj doručenie návrhu</w:delText>
        </w:r>
        <w:r w:rsidR="00615B06">
          <w:rPr>
            <w:sz w:val="22"/>
            <w:szCs w:val="22"/>
          </w:rPr>
          <w:delText xml:space="preserve"> čiastkovej správy</w:delText>
        </w:r>
        <w:r w:rsidR="00CD56B1">
          <w:rPr>
            <w:sz w:val="22"/>
            <w:szCs w:val="22"/>
          </w:rPr>
          <w:delText xml:space="preserve"> z kontroly</w:delText>
        </w:r>
        <w:r w:rsidR="00615B06">
          <w:rPr>
            <w:sz w:val="22"/>
            <w:szCs w:val="22"/>
          </w:rPr>
          <w:delText>/návrhu</w:delText>
        </w:r>
        <w:r w:rsidR="00BF0C28">
          <w:rPr>
            <w:sz w:val="22"/>
            <w:szCs w:val="22"/>
          </w:rPr>
          <w:delText xml:space="preserve"> správy z kontroly)</w:delText>
        </w:r>
        <w:r w:rsidR="00BF0C28" w:rsidRPr="00A91910">
          <w:rPr>
            <w:sz w:val="22"/>
            <w:szCs w:val="22"/>
          </w:rPr>
          <w:delText xml:space="preserve">. </w:delText>
        </w:r>
        <w:r w:rsidR="00BF0C28">
          <w:rPr>
            <w:sz w:val="22"/>
            <w:szCs w:val="22"/>
          </w:rPr>
          <w:delText>Ak Poskytovateľ písomne oznámil Prijímateľovi prerušenie a jeho dôvody, l</w:delText>
        </w:r>
        <w:r w:rsidR="00BF0C28" w:rsidRPr="00A91910">
          <w:rPr>
            <w:sz w:val="22"/>
            <w:szCs w:val="22"/>
          </w:rPr>
          <w:delText xml:space="preserve">ehota na schválenie Žiadosti o platbu </w:delText>
        </w:r>
        <w:r w:rsidR="00BF0C28">
          <w:rPr>
            <w:sz w:val="22"/>
            <w:szCs w:val="22"/>
          </w:rPr>
          <w:delText xml:space="preserve">je </w:delText>
        </w:r>
        <w:r w:rsidR="00BF0C28" w:rsidRPr="00A91910">
          <w:rPr>
            <w:sz w:val="22"/>
            <w:szCs w:val="22"/>
          </w:rPr>
          <w:delText xml:space="preserve">v taktom prípade v súlade s čl. 132 všeobecného nariadenia </w:delText>
        </w:r>
        <w:r w:rsidR="00BF0C28">
          <w:rPr>
            <w:sz w:val="22"/>
            <w:szCs w:val="22"/>
          </w:rPr>
          <w:delText xml:space="preserve">prerušená. </w:delText>
        </w:r>
        <w:r w:rsidR="00BF0C28" w:rsidRPr="00A91910">
          <w:rPr>
            <w:sz w:val="22"/>
            <w:szCs w:val="22"/>
          </w:rPr>
          <w:delText xml:space="preserve">Ak to Poskytovateľ považuje za potrebné, v súlade s čl. 12 VZP a </w:delText>
        </w:r>
        <w:r w:rsidR="0051115F">
          <w:rPr>
            <w:sz w:val="22"/>
            <w:szCs w:val="22"/>
          </w:rPr>
          <w:delText xml:space="preserve">§9 </w:delText>
        </w:r>
        <w:r w:rsidR="00A3648F">
          <w:rPr>
            <w:sz w:val="22"/>
            <w:szCs w:val="22"/>
          </w:rPr>
          <w:delText xml:space="preserve">zákonom o finančnej kontrole a audite </w:delText>
        </w:r>
        <w:r w:rsidR="00BF0C28" w:rsidRPr="00A91910">
          <w:rPr>
            <w:sz w:val="22"/>
            <w:szCs w:val="22"/>
          </w:rPr>
          <w:delText>vykoná okrem administratívnej</w:delText>
        </w:r>
        <w:r w:rsidR="00DF02C8">
          <w:rPr>
            <w:sz w:val="22"/>
            <w:szCs w:val="22"/>
          </w:rPr>
          <w:delText xml:space="preserve"> finančnej</w:delText>
        </w:r>
        <w:r w:rsidR="00BF0C28" w:rsidRPr="00A91910">
          <w:rPr>
            <w:sz w:val="22"/>
            <w:szCs w:val="22"/>
          </w:rPr>
          <w:delText xml:space="preserve"> kontroly aj </w:delText>
        </w:r>
        <w:r w:rsidR="009813B6">
          <w:rPr>
            <w:sz w:val="22"/>
            <w:szCs w:val="22"/>
          </w:rPr>
          <w:delText xml:space="preserve">finančnú </w:delText>
        </w:r>
        <w:r w:rsidR="00BF0C28" w:rsidRPr="00A91910">
          <w:rPr>
            <w:sz w:val="22"/>
            <w:szCs w:val="22"/>
          </w:rPr>
          <w:delText xml:space="preserve">kontrolu na mieste. </w:delText>
        </w:r>
        <w:r w:rsidR="00BF0C28">
          <w:rPr>
            <w:sz w:val="22"/>
            <w:szCs w:val="22"/>
          </w:rPr>
          <w:delText>Poskytovateľ</w:delText>
        </w:r>
        <w:r w:rsidR="00BF0C28" w:rsidRPr="009E126A">
          <w:rPr>
            <w:sz w:val="22"/>
            <w:szCs w:val="22"/>
          </w:rPr>
          <w:delText xml:space="preserve"> je oprávnený </w:delText>
        </w:r>
        <w:r w:rsidR="00BF0C28">
          <w:rPr>
            <w:sz w:val="22"/>
            <w:szCs w:val="22"/>
          </w:rPr>
          <w:delText>určiť</w:delText>
        </w:r>
        <w:r w:rsidR="00BF0C28" w:rsidRPr="009E126A">
          <w:rPr>
            <w:sz w:val="22"/>
            <w:szCs w:val="22"/>
          </w:rPr>
          <w:delText>, že časť deklarovaných výdavkov, ktorá si vyžaduje doplnenie</w:delText>
        </w:r>
        <w:r w:rsidR="00BF0C28">
          <w:rPr>
            <w:sz w:val="22"/>
            <w:szCs w:val="22"/>
          </w:rPr>
          <w:delText xml:space="preserve"> </w:delText>
        </w:r>
        <w:r w:rsidR="00BF0C28" w:rsidRPr="009E126A">
          <w:rPr>
            <w:sz w:val="22"/>
            <w:szCs w:val="22"/>
          </w:rPr>
          <w:delText>/</w:delText>
        </w:r>
        <w:r w:rsidR="00BF0C28">
          <w:rPr>
            <w:sz w:val="22"/>
            <w:szCs w:val="22"/>
          </w:rPr>
          <w:delText xml:space="preserve"> </w:delText>
        </w:r>
        <w:r w:rsidR="00BF0C28" w:rsidRPr="009E126A">
          <w:rPr>
            <w:sz w:val="22"/>
            <w:szCs w:val="22"/>
          </w:rPr>
          <w:delText>zmenu</w:delText>
        </w:r>
        <w:r w:rsidR="00BF0C28">
          <w:rPr>
            <w:sz w:val="22"/>
            <w:szCs w:val="22"/>
          </w:rPr>
          <w:delText xml:space="preserve"> </w:delText>
        </w:r>
        <w:r w:rsidR="00BF0C28" w:rsidRPr="009E126A">
          <w:rPr>
            <w:sz w:val="22"/>
            <w:szCs w:val="22"/>
          </w:rPr>
          <w:delText>/</w:delText>
        </w:r>
        <w:r w:rsidR="00BF0C28">
          <w:rPr>
            <w:sz w:val="22"/>
            <w:szCs w:val="22"/>
          </w:rPr>
          <w:delText xml:space="preserve"> </w:delText>
        </w:r>
        <w:r w:rsidR="00BF0C28" w:rsidRPr="009E126A">
          <w:rPr>
            <w:sz w:val="22"/>
            <w:szCs w:val="22"/>
          </w:rPr>
          <w:delText xml:space="preserve">overenie niektorých skutočností na mieste, príp. to </w:delText>
        </w:r>
        <w:r w:rsidR="00BF0C28">
          <w:rPr>
            <w:sz w:val="22"/>
            <w:szCs w:val="22"/>
          </w:rPr>
          <w:delText xml:space="preserve">určí  Poskytovateľ </w:delText>
        </w:r>
        <w:r w:rsidR="00BF0C28" w:rsidRPr="009E126A">
          <w:rPr>
            <w:sz w:val="22"/>
            <w:szCs w:val="22"/>
          </w:rPr>
          <w:delText xml:space="preserve">z iného dôvodu, bude vyčlenená do predmetu samostatnej kontroly. </w:delText>
        </w:r>
        <w:r w:rsidR="00BF0C28">
          <w:rPr>
            <w:sz w:val="22"/>
            <w:szCs w:val="22"/>
          </w:rPr>
          <w:delText>A</w:delText>
        </w:r>
        <w:r w:rsidR="00BF0C28" w:rsidRPr="009E126A">
          <w:rPr>
            <w:sz w:val="22"/>
            <w:szCs w:val="22"/>
          </w:rPr>
          <w:delText xml:space="preserve">k </w:delText>
        </w:r>
        <w:r w:rsidR="00BF0C28">
          <w:rPr>
            <w:sz w:val="22"/>
            <w:szCs w:val="22"/>
          </w:rPr>
          <w:delText xml:space="preserve">Poskytovateľ </w:delText>
        </w:r>
        <w:r w:rsidR="00BF0C28" w:rsidRPr="009E126A">
          <w:rPr>
            <w:sz w:val="22"/>
            <w:szCs w:val="22"/>
          </w:rPr>
          <w:delText xml:space="preserve">vyčlení časť výdavkov na samostatnú kontrolu, lehota, ktorá uplynula od doručenia písomnej formy </w:delText>
        </w:r>
        <w:r w:rsidR="00BF0C28">
          <w:rPr>
            <w:sz w:val="22"/>
            <w:szCs w:val="22"/>
          </w:rPr>
          <w:delText>Žiadosti o platbu</w:delText>
        </w:r>
        <w:r w:rsidR="00BF0C28" w:rsidRPr="009E126A">
          <w:rPr>
            <w:sz w:val="22"/>
            <w:szCs w:val="22"/>
          </w:rPr>
          <w:delText xml:space="preserve">, z ktorej bola časť výdavkov vyčlenená do predmetu samostatnej kontroly sa započítava do lehoty stanovenej na kontrolu </w:delText>
        </w:r>
        <w:r w:rsidR="00BF0C28">
          <w:rPr>
            <w:sz w:val="22"/>
            <w:szCs w:val="22"/>
          </w:rPr>
          <w:delText>Žiadosti o platbu</w:delText>
        </w:r>
        <w:r w:rsidR="00BF0C28" w:rsidRPr="009E126A">
          <w:rPr>
            <w:sz w:val="22"/>
            <w:szCs w:val="22"/>
          </w:rPr>
          <w:delText xml:space="preserve"> vykonanú administratívnou formou</w:delText>
        </w:r>
        <w:r w:rsidR="00BF0C28">
          <w:rPr>
            <w:sz w:val="22"/>
            <w:szCs w:val="22"/>
          </w:rPr>
          <w:delText>.</w:delText>
        </w:r>
      </w:del>
    </w:p>
    <w:p w14:paraId="195E4517" w14:textId="77777777" w:rsidR="00AB36DC" w:rsidRPr="00BF0C28" w:rsidRDefault="00AB36DC" w:rsidP="00D72FF2">
      <w:pPr>
        <w:pStyle w:val="ListParagraph"/>
        <w:spacing w:after="120" w:line="276" w:lineRule="auto"/>
        <w:jc w:val="both"/>
        <w:rPr>
          <w:del w:id="322" w:author="Autor"/>
          <w:sz w:val="22"/>
          <w:szCs w:val="22"/>
        </w:rPr>
      </w:pPr>
    </w:p>
    <w:p w14:paraId="7970389A" w14:textId="27F6C9C5" w:rsidR="009D4214" w:rsidRDefault="00B878E5" w:rsidP="002145FE">
      <w:pPr>
        <w:pStyle w:val="Odsekzoznamu1"/>
        <w:spacing w:before="240" w:after="120" w:line="276" w:lineRule="auto"/>
        <w:jc w:val="both"/>
        <w:rPr>
          <w:ins w:id="323" w:author="Autor"/>
          <w:sz w:val="22"/>
          <w:szCs w:val="22"/>
        </w:rPr>
      </w:pPr>
      <w:ins w:id="324" w:author="Autor">
        <w:r w:rsidRPr="008A7C34">
          <w:rPr>
            <w:sz w:val="22"/>
            <w:szCs w:val="22"/>
          </w:rPr>
          <w:t xml:space="preserve">Poskytovateľ je povinný vykonať kontrolu </w:t>
        </w:r>
        <w:r w:rsidRPr="007D6ABC">
          <w:rPr>
            <w:sz w:val="22"/>
            <w:szCs w:val="22"/>
          </w:rPr>
          <w:t>Žiadosti o platbu podľa §</w:t>
        </w:r>
        <w:r>
          <w:rPr>
            <w:sz w:val="22"/>
            <w:szCs w:val="22"/>
          </w:rPr>
          <w:t xml:space="preserve"> </w:t>
        </w:r>
        <w:r w:rsidRPr="007D6ABC">
          <w:rPr>
            <w:sz w:val="22"/>
            <w:szCs w:val="22"/>
          </w:rPr>
          <w:t>7 a §</w:t>
        </w:r>
        <w:r>
          <w:rPr>
            <w:sz w:val="22"/>
            <w:szCs w:val="22"/>
          </w:rPr>
          <w:t xml:space="preserve"> 8 Z</w:t>
        </w:r>
        <w:r w:rsidRPr="007D6ABC">
          <w:rPr>
            <w:sz w:val="22"/>
            <w:szCs w:val="22"/>
          </w:rPr>
          <w:t xml:space="preserve">ákona </w:t>
        </w:r>
        <w:r>
          <w:rPr>
            <w:sz w:val="22"/>
            <w:szCs w:val="22"/>
          </w:rPr>
          <w:t>o </w:t>
        </w:r>
        <w:r w:rsidRPr="007D6ABC">
          <w:rPr>
            <w:sz w:val="22"/>
            <w:szCs w:val="22"/>
          </w:rPr>
          <w:t>finančnej kontrole a</w:t>
        </w:r>
        <w:r>
          <w:rPr>
            <w:sz w:val="22"/>
            <w:szCs w:val="22"/>
          </w:rPr>
          <w:t> </w:t>
        </w:r>
        <w:r w:rsidRPr="007D6ABC">
          <w:rPr>
            <w:sz w:val="22"/>
            <w:szCs w:val="22"/>
          </w:rPr>
          <w:t>audite</w:t>
        </w:r>
        <w:r w:rsidRPr="008713E4">
          <w:rPr>
            <w:sz w:val="22"/>
            <w:szCs w:val="22"/>
          </w:rPr>
          <w:t xml:space="preserve"> </w:t>
        </w:r>
        <w:r w:rsidRPr="00C65054">
          <w:rPr>
            <w:sz w:val="22"/>
            <w:szCs w:val="22"/>
          </w:rPr>
          <w:t xml:space="preserve">a článku </w:t>
        </w:r>
        <w:r w:rsidR="002D7C90" w:rsidRPr="004E0031">
          <w:rPr>
            <w:sz w:val="22"/>
            <w:szCs w:val="22"/>
          </w:rPr>
          <w:t>125</w:t>
        </w:r>
        <w:r w:rsidRPr="00C65054">
          <w:rPr>
            <w:sz w:val="22"/>
            <w:szCs w:val="22"/>
          </w:rPr>
          <w:t xml:space="preserve"> všeobecného nariadenia</w:t>
        </w:r>
        <w:r>
          <w:rPr>
            <w:sz w:val="22"/>
            <w:szCs w:val="22"/>
          </w:rPr>
          <w:t>, pričom Prijímateľ</w:t>
        </w:r>
        <w:r w:rsidR="00B1318E">
          <w:rPr>
            <w:sz w:val="22"/>
            <w:szCs w:val="22"/>
          </w:rPr>
          <w:t xml:space="preserve"> je</w:t>
        </w:r>
        <w:r>
          <w:rPr>
            <w:sz w:val="22"/>
            <w:szCs w:val="22"/>
          </w:rPr>
          <w:t xml:space="preserve"> povinný sa na účely výkonu kontroly riadiť § 21 </w:t>
        </w:r>
        <w:r w:rsidR="00F461A9">
          <w:rPr>
            <w:sz w:val="22"/>
            <w:szCs w:val="22"/>
          </w:rPr>
          <w:t>z</w:t>
        </w:r>
        <w:r>
          <w:rPr>
            <w:sz w:val="22"/>
            <w:szCs w:val="22"/>
          </w:rPr>
          <w:t>ákona o finančnej kontrole a</w:t>
        </w:r>
        <w:r w:rsidR="00E67ED2">
          <w:rPr>
            <w:sz w:val="22"/>
            <w:szCs w:val="22"/>
          </w:rPr>
          <w:t> </w:t>
        </w:r>
        <w:r>
          <w:rPr>
            <w:sz w:val="22"/>
            <w:szCs w:val="22"/>
          </w:rPr>
          <w:t>audite</w:t>
        </w:r>
        <w:r w:rsidR="00E67ED2">
          <w:rPr>
            <w:sz w:val="22"/>
            <w:szCs w:val="22"/>
          </w:rPr>
          <w:t>,</w:t>
        </w:r>
        <w:r>
          <w:rPr>
            <w:sz w:val="22"/>
            <w:szCs w:val="22"/>
          </w:rPr>
          <w:t xml:space="preserve"> inými relevantnými právnymi predpismi</w:t>
        </w:r>
        <w:r w:rsidR="00E67ED2">
          <w:rPr>
            <w:sz w:val="22"/>
            <w:szCs w:val="22"/>
          </w:rPr>
          <w:t xml:space="preserve"> a </w:t>
        </w:r>
        <w:r w:rsidR="009C2F7D">
          <w:rPr>
            <w:sz w:val="22"/>
            <w:szCs w:val="22"/>
          </w:rPr>
          <w:t>inými</w:t>
        </w:r>
        <w:r w:rsidR="00E67ED2">
          <w:rPr>
            <w:sz w:val="22"/>
            <w:szCs w:val="22"/>
          </w:rPr>
          <w:t xml:space="preserve"> dokumentmi Poskytovateľa</w:t>
        </w:r>
        <w:r>
          <w:rPr>
            <w:sz w:val="22"/>
            <w:szCs w:val="22"/>
          </w:rPr>
          <w:t>.</w:t>
        </w:r>
      </w:ins>
    </w:p>
    <w:p w14:paraId="6588B6A2" w14:textId="48B44C5A" w:rsidR="001C6578" w:rsidRDefault="00A91910" w:rsidP="004273A3">
      <w:pPr>
        <w:pStyle w:val="Odsekzoznamu1"/>
        <w:numPr>
          <w:ilvl w:val="0"/>
          <w:numId w:val="67"/>
        </w:numPr>
        <w:spacing w:after="120" w:line="276" w:lineRule="auto"/>
        <w:jc w:val="both"/>
        <w:rPr>
          <w:sz w:val="22"/>
          <w:szCs w:val="22"/>
        </w:rPr>
        <w:pPrChange w:id="325" w:author="Autor">
          <w:pPr>
            <w:pStyle w:val="ListParagraph"/>
            <w:numPr>
              <w:numId w:val="60"/>
            </w:numPr>
            <w:spacing w:before="240" w:after="120" w:line="276" w:lineRule="auto"/>
            <w:ind w:hanging="360"/>
            <w:jc w:val="both"/>
          </w:pPr>
        </w:pPrChange>
      </w:pPr>
      <w:r w:rsidRPr="009D4214">
        <w:rPr>
          <w:sz w:val="22"/>
          <w:szCs w:val="22"/>
        </w:rPr>
        <w:t>Po vykonaní kontroly Poskytovateľ Žiadosť o platbu schváli v plnej výške, schváli v zníženej výške</w:t>
      </w:r>
      <w:r w:rsidR="00B0411F" w:rsidRPr="009D4214">
        <w:rPr>
          <w:sz w:val="22"/>
          <w:szCs w:val="22"/>
        </w:rPr>
        <w:t>, zamietne,</w:t>
      </w:r>
      <w:r w:rsidRPr="009D4214">
        <w:rPr>
          <w:sz w:val="22"/>
          <w:szCs w:val="22"/>
        </w:rPr>
        <w:t xml:space="preserve"> </w:t>
      </w:r>
      <w:ins w:id="326" w:author="Autor">
        <w:r w:rsidR="0056773A" w:rsidRPr="009D4214">
          <w:rPr>
            <w:sz w:val="22"/>
            <w:szCs w:val="22"/>
          </w:rPr>
          <w:t xml:space="preserve">pozastaví </w:t>
        </w:r>
      </w:ins>
      <w:r w:rsidRPr="009D4214">
        <w:rPr>
          <w:sz w:val="22"/>
          <w:szCs w:val="22"/>
        </w:rPr>
        <w:t xml:space="preserve">alebo </w:t>
      </w:r>
      <w:r w:rsidR="00B0411F" w:rsidRPr="009D4214">
        <w:rPr>
          <w:sz w:val="22"/>
          <w:szCs w:val="22"/>
        </w:rPr>
        <w:t>vyčlení časť deklarovaných výdavkov na samostatnú kontrolu</w:t>
      </w:r>
      <w:r w:rsidRPr="009D4214">
        <w:rPr>
          <w:sz w:val="22"/>
          <w:szCs w:val="22"/>
        </w:rPr>
        <w:t>, a to v</w:t>
      </w:r>
      <w:r w:rsidR="008674DD" w:rsidRPr="002145FE">
        <w:rPr>
          <w:sz w:val="22"/>
          <w:szCs w:val="22"/>
        </w:rPr>
        <w:t> </w:t>
      </w:r>
      <w:r w:rsidRPr="002145FE">
        <w:rPr>
          <w:sz w:val="22"/>
          <w:szCs w:val="22"/>
        </w:rPr>
        <w:t>lehot</w:t>
      </w:r>
      <w:r w:rsidR="008674DD" w:rsidRPr="002145FE">
        <w:rPr>
          <w:sz w:val="22"/>
          <w:szCs w:val="22"/>
        </w:rPr>
        <w:t>ách  určených Systémom finančného riadenia</w:t>
      </w:r>
      <w:r w:rsidRPr="002145FE">
        <w:rPr>
          <w:sz w:val="22"/>
          <w:szCs w:val="22"/>
        </w:rPr>
        <w:t xml:space="preserve">. Prijímateľovi vznikne nárok na vyplatenie platby iba ak podá úplnú a správnu Žiadosť o platbu, a to až v momente schválenia súhrnnej Žiadosti o platbu Certifikačným orgánom, a to len v rozsahu Schválených oprávnených výdavkov zo strany Prijímateľa a Certifikačného orgánu. </w:t>
      </w:r>
    </w:p>
    <w:p w14:paraId="55508F56" w14:textId="77777777" w:rsidR="002145FE" w:rsidRDefault="002145FE" w:rsidP="002145FE">
      <w:pPr>
        <w:pStyle w:val="Odsekzoznamu1"/>
        <w:spacing w:after="120" w:line="276" w:lineRule="auto"/>
        <w:jc w:val="both"/>
        <w:rPr>
          <w:ins w:id="327" w:author="Autor"/>
          <w:sz w:val="22"/>
          <w:szCs w:val="22"/>
        </w:rPr>
      </w:pPr>
    </w:p>
    <w:p w14:paraId="73EEC875" w14:textId="727BED61" w:rsidR="00E206A6" w:rsidRPr="00E206A6" w:rsidRDefault="00E206A6" w:rsidP="00E206A6">
      <w:pPr>
        <w:pStyle w:val="Odsekzoznamu1"/>
        <w:numPr>
          <w:ilvl w:val="0"/>
          <w:numId w:val="67"/>
        </w:numPr>
        <w:spacing w:after="120" w:line="276" w:lineRule="auto"/>
        <w:jc w:val="both"/>
        <w:rPr>
          <w:ins w:id="328" w:author="Autor"/>
          <w:sz w:val="22"/>
          <w:szCs w:val="22"/>
        </w:rPr>
      </w:pPr>
      <w:ins w:id="329" w:author="Autor">
        <w:r w:rsidRPr="008D1F03">
          <w:rPr>
            <w:sz w:val="22"/>
            <w:szCs w:val="22"/>
          </w:rPr>
          <w:t>Ak Žiadosť o platbu obsahuje výdavky, ktoré sú predmetom Prebiehajúceho skúmania, Poskytovateľ pozastav</w:t>
        </w:r>
        <w:r>
          <w:rPr>
            <w:sz w:val="22"/>
            <w:szCs w:val="22"/>
          </w:rPr>
          <w:t>í</w:t>
        </w:r>
        <w:r w:rsidRPr="008D1F03">
          <w:rPr>
            <w:sz w:val="22"/>
            <w:szCs w:val="22"/>
          </w:rPr>
          <w:t xml:space="preserve"> schvaľovanie </w:t>
        </w:r>
        <w:r>
          <w:rPr>
            <w:sz w:val="22"/>
            <w:szCs w:val="22"/>
          </w:rPr>
          <w:t>dotknutých</w:t>
        </w:r>
        <w:r w:rsidRPr="008D1F03">
          <w:rPr>
            <w:sz w:val="22"/>
            <w:szCs w:val="22"/>
          </w:rPr>
          <w:t xml:space="preserve"> výdavkov </w:t>
        </w:r>
        <w:r>
          <w:rPr>
            <w:sz w:val="22"/>
            <w:szCs w:val="22"/>
          </w:rPr>
          <w:t xml:space="preserve">až </w:t>
        </w:r>
        <w:r w:rsidRPr="008D1F03">
          <w:rPr>
            <w:sz w:val="22"/>
            <w:szCs w:val="22"/>
          </w:rPr>
          <w:t>do času ukončenia skúmania</w:t>
        </w:r>
        <w:r>
          <w:rPr>
            <w:sz w:val="22"/>
            <w:szCs w:val="22"/>
          </w:rPr>
          <w:t xml:space="preserve">. </w:t>
        </w:r>
      </w:ins>
    </w:p>
    <w:p w14:paraId="5D3F01A5" w14:textId="77777777" w:rsidR="002145FE" w:rsidRPr="002145FE" w:rsidRDefault="002145FE" w:rsidP="002145FE">
      <w:pPr>
        <w:pStyle w:val="Odsekzoznamu1"/>
        <w:spacing w:after="120" w:line="276" w:lineRule="auto"/>
        <w:jc w:val="both"/>
        <w:rPr>
          <w:ins w:id="330" w:author="Autor"/>
          <w:sz w:val="22"/>
          <w:szCs w:val="22"/>
        </w:rPr>
      </w:pPr>
    </w:p>
    <w:p w14:paraId="48D36461" w14:textId="77777777" w:rsidR="001C6578" w:rsidRDefault="001C6578" w:rsidP="00510D6A">
      <w:pPr>
        <w:pStyle w:val="Odsekzoznamu1"/>
        <w:rPr>
          <w:ins w:id="331" w:author="Autor"/>
          <w:b/>
          <w:bCs/>
          <w:caps/>
        </w:rPr>
      </w:pPr>
    </w:p>
    <w:p w14:paraId="70BEBCEB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caps/>
          <w:lang w:eastAsia="sk-SK"/>
        </w:rPr>
        <w:t>Článok 18 SPOLOČNÉ USTANOVENIA PRE VŠETKY SYSTÉMY FINANCOVANIA A PRIJÍMATEĽOV</w:t>
      </w:r>
    </w:p>
    <w:p w14:paraId="606281D9" w14:textId="77777777" w:rsidR="00A91910" w:rsidRPr="00A91910" w:rsidRDefault="00A91910" w:rsidP="004273A3">
      <w:pPr>
        <w:pStyle w:val="Odsekzoznamu1"/>
        <w:numPr>
          <w:ilvl w:val="0"/>
          <w:numId w:val="61"/>
        </w:numPr>
        <w:spacing w:before="240" w:after="120" w:line="276" w:lineRule="auto"/>
        <w:jc w:val="both"/>
        <w:rPr>
          <w:sz w:val="22"/>
          <w:szCs w:val="22"/>
        </w:rPr>
        <w:pPrChange w:id="332" w:author="Autor">
          <w:pPr>
            <w:pStyle w:val="ListParagraph"/>
            <w:numPr>
              <w:numId w:val="61"/>
            </w:numPr>
            <w:spacing w:before="240" w:after="120"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t xml:space="preserve">Deň pripísania platby na účet Prijímateľa sa považuje za deň čerpania NFP, resp. jeho časti. </w:t>
      </w:r>
    </w:p>
    <w:p w14:paraId="3E1C530D" w14:textId="77777777" w:rsidR="00A91910" w:rsidRPr="00A91910" w:rsidRDefault="00A91910" w:rsidP="004273A3">
      <w:pPr>
        <w:pStyle w:val="Odsekzoznamu1"/>
        <w:spacing w:after="120" w:line="276" w:lineRule="auto"/>
        <w:jc w:val="both"/>
        <w:rPr>
          <w:sz w:val="22"/>
          <w:szCs w:val="22"/>
        </w:rPr>
        <w:pPrChange w:id="333" w:author="Autor">
          <w:pPr>
            <w:pStyle w:val="ListParagraph"/>
            <w:spacing w:after="120" w:line="276" w:lineRule="auto"/>
            <w:jc w:val="both"/>
          </w:pPr>
        </w:pPrChange>
      </w:pPr>
    </w:p>
    <w:p w14:paraId="5FAADECE" w14:textId="77777777" w:rsidR="00A91910" w:rsidRPr="00A91910" w:rsidRDefault="00A91910" w:rsidP="004273A3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  <w:pPrChange w:id="334" w:author="Autor">
          <w:pPr>
            <w:pStyle w:val="ListParagraph"/>
            <w:numPr>
              <w:numId w:val="61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t>Všetky dokumenty (účtovné doklady, výpisy z účtu, podporná dokumentácia), ktoré Prijímateľ predkladá spolu so Žiadosťou o platbu sú rovnopisy originálov alebo ich kópie označené podpisom štatutárneho orgánu Prijímateľa</w:t>
      </w:r>
      <w:r w:rsidR="009A0992">
        <w:rPr>
          <w:sz w:val="22"/>
          <w:szCs w:val="22"/>
        </w:rPr>
        <w:t>;</w:t>
      </w:r>
      <w:r w:rsidR="00F32560">
        <w:rPr>
          <w:sz w:val="22"/>
          <w:szCs w:val="22"/>
        </w:rPr>
        <w:t xml:space="preserve"> </w:t>
      </w:r>
      <w:r w:rsidR="009A0992">
        <w:rPr>
          <w:sz w:val="22"/>
          <w:szCs w:val="22"/>
        </w:rPr>
        <w:t>ak štatutárny orgán Prijímateľa splnomocní na podpisovanie inú osobu, je potrebné k predmetnej Žiadosti o platbu priložiť aj toto splnomocnenie</w:t>
      </w:r>
      <w:ins w:id="335" w:author="Autor">
        <w:r w:rsidR="00FD6506">
          <w:rPr>
            <w:sz w:val="22"/>
            <w:szCs w:val="22"/>
          </w:rPr>
          <w:t>.</w:t>
        </w:r>
      </w:ins>
      <w:r w:rsidR="009A0992">
        <w:rPr>
          <w:sz w:val="22"/>
          <w:szCs w:val="22"/>
        </w:rPr>
        <w:t xml:space="preserve">  </w:t>
      </w:r>
    </w:p>
    <w:p w14:paraId="393270CF" w14:textId="77777777" w:rsidR="00A91910" w:rsidRPr="00A91910" w:rsidRDefault="00A91910" w:rsidP="004273A3">
      <w:pPr>
        <w:pStyle w:val="Odsekzoznamu1"/>
        <w:spacing w:after="120" w:line="276" w:lineRule="auto"/>
        <w:ind w:left="0"/>
        <w:jc w:val="both"/>
        <w:rPr>
          <w:sz w:val="22"/>
          <w:szCs w:val="22"/>
        </w:rPr>
        <w:pPrChange w:id="336" w:author="Autor">
          <w:pPr>
            <w:pStyle w:val="ListParagraph"/>
            <w:spacing w:after="120" w:line="276" w:lineRule="auto"/>
            <w:ind w:left="0"/>
            <w:jc w:val="both"/>
          </w:pPr>
        </w:pPrChange>
      </w:pPr>
    </w:p>
    <w:p w14:paraId="5F1E8539" w14:textId="508D333C" w:rsidR="00A91910" w:rsidRPr="00A91910" w:rsidRDefault="00A91910" w:rsidP="004273A3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  <w:pPrChange w:id="337" w:author="Autor">
          <w:pPr>
            <w:pStyle w:val="ListParagraph"/>
            <w:numPr>
              <w:numId w:val="61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t>Jednotlivé</w:t>
      </w:r>
      <w:r w:rsidRPr="00A91910">
        <w:rPr>
          <w:color w:val="000000"/>
          <w:sz w:val="22"/>
          <w:szCs w:val="22"/>
        </w:rPr>
        <w:t xml:space="preserve"> </w:t>
      </w:r>
      <w:r w:rsidRPr="00A91910">
        <w:rPr>
          <w:sz w:val="22"/>
          <w:szCs w:val="22"/>
        </w:rPr>
        <w:t>systémy</w:t>
      </w:r>
      <w:r w:rsidRPr="00A91910">
        <w:rPr>
          <w:color w:val="000000"/>
          <w:sz w:val="22"/>
          <w:szCs w:val="22"/>
        </w:rPr>
        <w:t xml:space="preserve"> financovania sa môžu v rámci jedného Projektu kombinovať. Zvolený systém financovania, resp. ich kombinácia vyplýva z týchto VZP</w:t>
      </w:r>
      <w:del w:id="338" w:author="Autor">
        <w:r w:rsidRPr="00A91910">
          <w:rPr>
            <w:color w:val="000000"/>
            <w:sz w:val="22"/>
            <w:szCs w:val="22"/>
          </w:rPr>
          <w:delText xml:space="preserve">. </w:delText>
        </w:r>
        <w:r w:rsidR="004015E8">
          <w:rPr>
            <w:color w:val="000000"/>
            <w:sz w:val="22"/>
            <w:szCs w:val="22"/>
          </w:rPr>
          <w:delText>Nie je možné kombinovať všetky tri systémy financovania</w:delText>
        </w:r>
      </w:del>
      <w:ins w:id="339" w:author="Autor">
        <w:r w:rsidR="00E34019">
          <w:rPr>
            <w:color w:val="000000"/>
            <w:sz w:val="22"/>
            <w:szCs w:val="22"/>
          </w:rPr>
          <w:t xml:space="preserve"> a zo S</w:t>
        </w:r>
        <w:r w:rsidR="00B878E5">
          <w:rPr>
            <w:color w:val="000000"/>
            <w:sz w:val="22"/>
            <w:szCs w:val="22"/>
          </w:rPr>
          <w:t>ystému finančného riadenia</w:t>
        </w:r>
        <w:r w:rsidRPr="00A91910">
          <w:rPr>
            <w:color w:val="000000"/>
            <w:sz w:val="22"/>
            <w:szCs w:val="22"/>
          </w:rPr>
          <w:t xml:space="preserve">. </w:t>
        </w:r>
        <w:r w:rsidR="003B1B29" w:rsidRPr="00402D50">
          <w:rPr>
            <w:color w:val="000000"/>
            <w:sz w:val="22"/>
            <w:szCs w:val="22"/>
          </w:rPr>
          <w:t>Kombinácia všetkých troch systémov financovania je možná iba pre Prijímateľa, ktorému je umožnené využívať systém zálohových platieb</w:t>
        </w:r>
      </w:ins>
      <w:r w:rsidR="003B1B29" w:rsidRPr="00402D50">
        <w:rPr>
          <w:color w:val="000000"/>
          <w:sz w:val="22"/>
          <w:szCs w:val="22"/>
        </w:rPr>
        <w:t>.</w:t>
      </w:r>
      <w:r w:rsidRPr="00A91910">
        <w:rPr>
          <w:color w:val="000000"/>
          <w:sz w:val="22"/>
          <w:szCs w:val="22"/>
        </w:rPr>
        <w:t xml:space="preserve"> </w:t>
      </w:r>
    </w:p>
    <w:p w14:paraId="30E9B53F" w14:textId="77777777" w:rsidR="00A91910" w:rsidRPr="00A91910" w:rsidRDefault="00A91910" w:rsidP="004273A3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  <w:pPrChange w:id="340" w:author="Autor">
          <w:pPr>
            <w:pStyle w:val="ListParagraph"/>
            <w:spacing w:after="120" w:line="276" w:lineRule="auto"/>
            <w:jc w:val="both"/>
          </w:pPr>
        </w:pPrChange>
      </w:pPr>
    </w:p>
    <w:p w14:paraId="10DB0E0D" w14:textId="53F36142" w:rsidR="00DF6B24" w:rsidRDefault="00A91910" w:rsidP="004273A3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  <w:pPrChange w:id="341" w:author="Autor">
          <w:pPr>
            <w:pStyle w:val="ListParagraph"/>
            <w:numPr>
              <w:numId w:val="61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color w:val="000000"/>
          <w:sz w:val="22"/>
          <w:szCs w:val="22"/>
        </w:rPr>
        <w:t>V </w:t>
      </w:r>
      <w:r w:rsidRPr="00A91910">
        <w:rPr>
          <w:sz w:val="22"/>
          <w:szCs w:val="22"/>
        </w:rPr>
        <w:t>prípade</w:t>
      </w:r>
      <w:r w:rsidRPr="00A91910">
        <w:rPr>
          <w:color w:val="000000"/>
          <w:sz w:val="22"/>
          <w:szCs w:val="22"/>
        </w:rPr>
        <w:t xml:space="preserve"> kombinácie dvoch</w:t>
      </w:r>
      <w:ins w:id="342" w:author="Autor">
        <w:r w:rsidRPr="00A91910">
          <w:rPr>
            <w:color w:val="000000"/>
            <w:sz w:val="22"/>
            <w:szCs w:val="22"/>
          </w:rPr>
          <w:t xml:space="preserve"> </w:t>
        </w:r>
        <w:r w:rsidR="003B1B29">
          <w:rPr>
            <w:color w:val="000000"/>
            <w:sz w:val="22"/>
            <w:szCs w:val="22"/>
          </w:rPr>
          <w:t>alebo viacerých</w:t>
        </w:r>
      </w:ins>
      <w:r w:rsidR="003B1B29">
        <w:rPr>
          <w:color w:val="000000"/>
          <w:sz w:val="22"/>
          <w:szCs w:val="22"/>
        </w:rPr>
        <w:t xml:space="preserve"> </w:t>
      </w:r>
      <w:r w:rsidRPr="00A91910">
        <w:rPr>
          <w:color w:val="000000"/>
          <w:sz w:val="22"/>
          <w:szCs w:val="22"/>
        </w:rPr>
        <w:t>systémov financovania v rámci jedného Projektu sa na určenie práv a povinností zmluvných strán súčasne použijú ustanovenia čl. 17a až 17c VZP pre dané systémy financovania a daného Prijímateľa vo vzájomnej kombinácii.</w:t>
      </w:r>
      <w:del w:id="343" w:author="Autor">
        <w:r w:rsidRPr="00A91910">
          <w:rPr>
            <w:color w:val="000000"/>
            <w:sz w:val="22"/>
            <w:szCs w:val="22"/>
          </w:rPr>
          <w:delText xml:space="preserve">    </w:delText>
        </w:r>
      </w:del>
    </w:p>
    <w:p w14:paraId="3AE7005C" w14:textId="77777777" w:rsidR="00A91910" w:rsidRPr="00A91910" w:rsidRDefault="00A91910" w:rsidP="00D72FF2">
      <w:pPr>
        <w:pStyle w:val="ListParagraph"/>
        <w:spacing w:after="120" w:line="276" w:lineRule="auto"/>
        <w:jc w:val="both"/>
        <w:rPr>
          <w:del w:id="344" w:author="Autor"/>
          <w:color w:val="000000"/>
          <w:sz w:val="22"/>
          <w:szCs w:val="22"/>
        </w:rPr>
      </w:pPr>
    </w:p>
    <w:p w14:paraId="3EB6CC3C" w14:textId="6AEF6BA1" w:rsidR="00DF6B24" w:rsidRDefault="00A91910" w:rsidP="004273A3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  <w:pPrChange w:id="345" w:author="Autor">
          <w:pPr>
            <w:pStyle w:val="ListParagraph"/>
            <w:numPr>
              <w:numId w:val="61"/>
            </w:numPr>
            <w:spacing w:after="120" w:line="276" w:lineRule="auto"/>
            <w:ind w:hanging="360"/>
            <w:jc w:val="both"/>
          </w:pPr>
        </w:pPrChange>
      </w:pPr>
      <w:r w:rsidRPr="00DF6B24">
        <w:rPr>
          <w:color w:val="000000"/>
          <w:sz w:val="22"/>
          <w:szCs w:val="22"/>
        </w:rPr>
        <w:t>Ak dôjde ku kombinácií dvoch</w:t>
      </w:r>
      <w:ins w:id="346" w:author="Autor">
        <w:r w:rsidRPr="00DF6B24">
          <w:rPr>
            <w:color w:val="000000"/>
            <w:sz w:val="22"/>
            <w:szCs w:val="22"/>
          </w:rPr>
          <w:t xml:space="preserve"> </w:t>
        </w:r>
        <w:r w:rsidR="003B1B29" w:rsidRPr="00DF6B24">
          <w:rPr>
            <w:color w:val="000000"/>
            <w:sz w:val="22"/>
            <w:szCs w:val="22"/>
          </w:rPr>
          <w:t>alebo viacerých</w:t>
        </w:r>
      </w:ins>
      <w:r w:rsidR="003B1B29" w:rsidRPr="00DF6B24">
        <w:rPr>
          <w:color w:val="000000"/>
          <w:sz w:val="22"/>
          <w:szCs w:val="22"/>
        </w:rPr>
        <w:t xml:space="preserve"> </w:t>
      </w:r>
      <w:r w:rsidRPr="00DF6B24">
        <w:rPr>
          <w:color w:val="000000"/>
          <w:sz w:val="22"/>
          <w:szCs w:val="22"/>
        </w:rPr>
        <w:t>systémov financovania v rámci jedného Projektu, jednotlivé Žiadosti o platbu môže Prijímateľ predkladať len na jeden z uvedených systémov, tzn. že napr. výdavky realizované z poskytnutých zálohových platieb nemôže Prijímateľ kombinovať spolu s výdavkami uplatňovanými systémom refundácie</w:t>
      </w:r>
      <w:r w:rsidR="00FD6506" w:rsidRPr="00DF6B24">
        <w:rPr>
          <w:color w:val="000000"/>
          <w:sz w:val="22"/>
          <w:szCs w:val="22"/>
        </w:rPr>
        <w:t xml:space="preserve"> </w:t>
      </w:r>
      <w:ins w:id="347" w:author="Autor">
        <w:r w:rsidR="00FD6506" w:rsidRPr="00DF6B24">
          <w:rPr>
            <w:color w:val="000000"/>
            <w:sz w:val="22"/>
            <w:szCs w:val="22"/>
          </w:rPr>
          <w:t>a/alebo</w:t>
        </w:r>
        <w:r w:rsidRPr="00DF6B24">
          <w:rPr>
            <w:color w:val="000000"/>
            <w:sz w:val="22"/>
            <w:szCs w:val="22"/>
          </w:rPr>
          <w:t xml:space="preserve"> </w:t>
        </w:r>
        <w:r w:rsidR="00FD6506" w:rsidRPr="00DF6B24">
          <w:rPr>
            <w:color w:val="000000"/>
            <w:sz w:val="22"/>
            <w:szCs w:val="22"/>
          </w:rPr>
          <w:t xml:space="preserve">s výdavkami uplatňovanými systémom predfinancovania </w:t>
        </w:r>
      </w:ins>
      <w:r w:rsidRPr="00DF6B24">
        <w:rPr>
          <w:color w:val="000000"/>
          <w:sz w:val="22"/>
          <w:szCs w:val="22"/>
        </w:rPr>
        <w:t>v</w:t>
      </w:r>
      <w:ins w:id="348" w:author="Autor">
        <w:r w:rsidR="00FD6506" w:rsidRPr="00DF6B24">
          <w:rPr>
            <w:color w:val="000000"/>
            <w:sz w:val="22"/>
            <w:szCs w:val="22"/>
          </w:rPr>
          <w:t xml:space="preserve"> rámci</w:t>
        </w:r>
      </w:ins>
      <w:r w:rsidRPr="000C27EB">
        <w:rPr>
          <w:color w:val="000000"/>
          <w:sz w:val="22"/>
          <w:szCs w:val="22"/>
        </w:rPr>
        <w:t> jednej Žiadosti o platbu. V takom prípade Prijímateľ predkladá samostatne Žiadosť o platbu (zúčtovanie zálohovej platby) a samostatne Žiadosť o platbu (priebežná platba – refundácia</w:t>
      </w:r>
      <w:del w:id="349" w:author="Autor">
        <w:r w:rsidRPr="00A91910">
          <w:rPr>
            <w:color w:val="000000"/>
            <w:sz w:val="22"/>
            <w:szCs w:val="22"/>
          </w:rPr>
          <w:delText xml:space="preserve">). </w:delText>
        </w:r>
        <w:r w:rsidR="00A35F19">
          <w:rPr>
            <w:color w:val="000000"/>
            <w:sz w:val="22"/>
            <w:szCs w:val="22"/>
          </w:rPr>
          <w:delText>Nie je možné kombinovať systém</w:delText>
        </w:r>
      </w:del>
      <w:ins w:id="350" w:author="Autor">
        <w:r w:rsidRPr="000C27EB">
          <w:rPr>
            <w:color w:val="000000"/>
            <w:sz w:val="22"/>
            <w:szCs w:val="22"/>
          </w:rPr>
          <w:t>)</w:t>
        </w:r>
        <w:r w:rsidR="00FD6506" w:rsidRPr="000C27EB">
          <w:rPr>
            <w:color w:val="000000"/>
            <w:sz w:val="22"/>
            <w:szCs w:val="22"/>
          </w:rPr>
          <w:t xml:space="preserve"> a/alebo samostatne žiadosť o platbu (zúčtovanie</w:t>
        </w:r>
      </w:ins>
      <w:r w:rsidR="00FD6506" w:rsidRPr="000C27EB">
        <w:rPr>
          <w:color w:val="000000"/>
          <w:sz w:val="22"/>
          <w:szCs w:val="22"/>
        </w:rPr>
        <w:t xml:space="preserve"> predfinancovania</w:t>
      </w:r>
      <w:del w:id="351" w:author="Autor">
        <w:r w:rsidR="00A35F19">
          <w:rPr>
            <w:color w:val="000000"/>
            <w:sz w:val="22"/>
            <w:szCs w:val="22"/>
          </w:rPr>
          <w:delText xml:space="preserve"> so</w:delText>
        </w:r>
      </w:del>
      <w:ins w:id="352" w:author="Autor">
        <w:r w:rsidR="00FD6506" w:rsidRPr="000C27EB">
          <w:rPr>
            <w:color w:val="000000"/>
            <w:sz w:val="22"/>
            <w:szCs w:val="22"/>
          </w:rPr>
          <w:t>)</w:t>
        </w:r>
        <w:r w:rsidRPr="000C27EB">
          <w:rPr>
            <w:color w:val="000000"/>
            <w:sz w:val="22"/>
            <w:szCs w:val="22"/>
          </w:rPr>
          <w:t>.</w:t>
        </w:r>
        <w:r w:rsidR="00DF6B24" w:rsidRPr="000C27EB">
          <w:rPr>
            <w:color w:val="000000"/>
            <w:sz w:val="22"/>
            <w:szCs w:val="22"/>
          </w:rPr>
          <w:t xml:space="preserve"> </w:t>
        </w:r>
        <w:r w:rsidR="00DF6B24" w:rsidRPr="000C27EB">
          <w:rPr>
            <w:sz w:val="22"/>
            <w:szCs w:val="22"/>
          </w:rPr>
          <w:t xml:space="preserve">Pri využití troch systémov financovania v rámci jedného projektu </w:t>
        </w:r>
        <w:r w:rsidR="00DF6B24" w:rsidRPr="00CD7B96">
          <w:rPr>
            <w:color w:val="000000"/>
            <w:sz w:val="22"/>
            <w:szCs w:val="22"/>
          </w:rPr>
          <w:t xml:space="preserve">zmluvné strany za týmto účelom v rámci Prílohy č. 4 Zmluvy </w:t>
        </w:r>
        <w:r w:rsidR="002A27CC">
          <w:rPr>
            <w:color w:val="000000"/>
            <w:sz w:val="22"/>
            <w:szCs w:val="22"/>
          </w:rPr>
          <w:t xml:space="preserve">o poskytnutí NFP </w:t>
        </w:r>
        <w:r w:rsidR="00DF6B24" w:rsidRPr="00CD7B96">
          <w:rPr>
            <w:color w:val="000000"/>
            <w:sz w:val="22"/>
            <w:szCs w:val="22"/>
          </w:rPr>
          <w:t>identifikovali jednotlivé typy výdavkov (rozpočtových položiek Projektu) tak, že je jednoznačne určené, ktoré konkrétne výdavky budú deklarované ktorým</w:t>
        </w:r>
      </w:ins>
      <w:r w:rsidR="00DF6B24" w:rsidRPr="00CD7B96">
        <w:rPr>
          <w:color w:val="000000"/>
          <w:sz w:val="22"/>
          <w:szCs w:val="22"/>
        </w:rPr>
        <w:t xml:space="preserve"> systémom </w:t>
      </w:r>
      <w:del w:id="353" w:author="Autor">
        <w:r w:rsidR="00A35F19">
          <w:rPr>
            <w:color w:val="000000"/>
            <w:sz w:val="22"/>
            <w:szCs w:val="22"/>
          </w:rPr>
          <w:delText>zálohových platieb.</w:delText>
        </w:r>
      </w:del>
      <w:ins w:id="354" w:author="Autor">
        <w:r w:rsidR="00DF6B24" w:rsidRPr="00CD7B96">
          <w:rPr>
            <w:color w:val="000000"/>
            <w:sz w:val="22"/>
            <w:szCs w:val="22"/>
          </w:rPr>
          <w:t>financovania.</w:t>
        </w:r>
      </w:ins>
      <w:r w:rsidR="00DF6B24" w:rsidRPr="00CD7B96">
        <w:rPr>
          <w:color w:val="000000"/>
          <w:sz w:val="22"/>
          <w:szCs w:val="22"/>
        </w:rPr>
        <w:t xml:space="preserve"> Pri kombinácii dvoch </w:t>
      </w:r>
      <w:ins w:id="355" w:author="Autor">
        <w:r w:rsidR="00DF6B24" w:rsidRPr="00CD7B96">
          <w:rPr>
            <w:color w:val="000000"/>
            <w:sz w:val="22"/>
            <w:szCs w:val="22"/>
          </w:rPr>
          <w:t xml:space="preserve">alebo viacerých </w:t>
        </w:r>
      </w:ins>
      <w:r w:rsidR="00DF6B24" w:rsidRPr="00CD7B96">
        <w:rPr>
          <w:color w:val="000000"/>
          <w:sz w:val="22"/>
          <w:szCs w:val="22"/>
        </w:rPr>
        <w:t>systémov financovania sa predkladá Žiadosť o platbu (s príznakom záverečná) len za jeden z</w:t>
      </w:r>
      <w:del w:id="356" w:author="Autor">
        <w:r w:rsidR="009A63B9">
          <w:rPr>
            <w:color w:val="000000"/>
            <w:sz w:val="22"/>
            <w:szCs w:val="22"/>
          </w:rPr>
          <w:delText xml:space="preserve"> </w:delText>
        </w:r>
      </w:del>
      <w:ins w:id="357" w:author="Autor">
        <w:r w:rsidR="00DF6B24" w:rsidRPr="00CD7B96">
          <w:rPr>
            <w:color w:val="000000"/>
            <w:sz w:val="22"/>
            <w:szCs w:val="22"/>
          </w:rPr>
          <w:t> </w:t>
        </w:r>
      </w:ins>
      <w:r w:rsidR="00DF6B24" w:rsidRPr="00CD7B96">
        <w:rPr>
          <w:color w:val="000000"/>
          <w:sz w:val="22"/>
          <w:szCs w:val="22"/>
        </w:rPr>
        <w:t>využitých systémov</w:t>
      </w:r>
      <w:r w:rsidR="00DF6B24">
        <w:rPr>
          <w:color w:val="000000"/>
          <w:sz w:val="22"/>
          <w:szCs w:val="22"/>
        </w:rPr>
        <w:t>.</w:t>
      </w:r>
    </w:p>
    <w:p w14:paraId="05C5E687" w14:textId="77777777" w:rsidR="001B1F4E" w:rsidRPr="00DF6B24" w:rsidRDefault="001B1F4E" w:rsidP="004273A3">
      <w:pPr>
        <w:pStyle w:val="Odsekzoznamu1"/>
        <w:spacing w:after="120" w:line="276" w:lineRule="auto"/>
        <w:jc w:val="both"/>
        <w:rPr>
          <w:sz w:val="22"/>
          <w:szCs w:val="22"/>
        </w:rPr>
        <w:pPrChange w:id="358" w:author="Autor">
          <w:pPr>
            <w:pStyle w:val="ListParagraph"/>
            <w:tabs>
              <w:tab w:val="num" w:pos="1353"/>
            </w:tabs>
            <w:spacing w:after="120" w:line="276" w:lineRule="auto"/>
            <w:jc w:val="both"/>
          </w:pPr>
        </w:pPrChange>
      </w:pPr>
    </w:p>
    <w:p w14:paraId="14297C86" w14:textId="77777777" w:rsidR="00A91910" w:rsidRPr="00A91910" w:rsidRDefault="00A91910" w:rsidP="004273A3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  <w:pPrChange w:id="359" w:author="Autor">
          <w:pPr>
            <w:pStyle w:val="ListParagraph"/>
            <w:numPr>
              <w:numId w:val="61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sz w:val="22"/>
          <w:szCs w:val="22"/>
        </w:rPr>
        <w:t xml:space="preserve">Ak Projekt obsahuje aj výdavky Neoprávnené na financovanie nad rámec finančnej medzery, je tieto Prijímateľ povinný uhrádzať Dodávateľom pomerne z každého účtovného dokladu podľa pomeru stanoveného v článku 3 ods. 3.1 písm. c) zmluvy, pričom vecne Neoprávnené výdavky Prijímateľ hradí z vlastných zdrojov. </w:t>
      </w:r>
    </w:p>
    <w:p w14:paraId="169ACBFE" w14:textId="77777777" w:rsidR="00A91910" w:rsidRPr="00A91910" w:rsidRDefault="00A91910" w:rsidP="004273A3">
      <w:pPr>
        <w:pStyle w:val="Odsekzoznamu1"/>
        <w:spacing w:line="276" w:lineRule="auto"/>
        <w:rPr>
          <w:color w:val="000000"/>
          <w:sz w:val="22"/>
          <w:szCs w:val="22"/>
        </w:rPr>
        <w:pPrChange w:id="360" w:author="Autor">
          <w:pPr>
            <w:pStyle w:val="ListParagraph"/>
            <w:spacing w:line="276" w:lineRule="auto"/>
          </w:pPr>
        </w:pPrChange>
      </w:pPr>
    </w:p>
    <w:p w14:paraId="4B90824D" w14:textId="06C2C209" w:rsidR="00A91910" w:rsidRPr="00A91910" w:rsidRDefault="00A91910" w:rsidP="004273A3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  <w:pPrChange w:id="361" w:author="Autor">
          <w:pPr>
            <w:pStyle w:val="ListParagraph"/>
            <w:numPr>
              <w:numId w:val="61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color w:val="000000"/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 je oprávnený zvýšiť alebo znížiť výšku Žiadosti o platbu z technických dôvodov na strane Poskytovateľa maximálne </w:t>
      </w:r>
      <w:del w:id="362" w:author="Autor">
        <w:r w:rsidRPr="00A91910">
          <w:rPr>
            <w:sz w:val="22"/>
            <w:szCs w:val="22"/>
          </w:rPr>
          <w:delText>do</w:delText>
        </w:r>
      </w:del>
      <w:ins w:id="363" w:author="Autor">
        <w:r w:rsidR="00E34019">
          <w:rPr>
            <w:sz w:val="22"/>
            <w:szCs w:val="22"/>
          </w:rPr>
          <w:t>vo výške 0,01% z maximálnej</w:t>
        </w:r>
      </w:ins>
      <w:r w:rsidR="00E34019">
        <w:rPr>
          <w:sz w:val="22"/>
          <w:szCs w:val="22"/>
        </w:rPr>
        <w:t xml:space="preserve"> výšky </w:t>
      </w:r>
      <w:del w:id="364" w:author="Autor">
        <w:r w:rsidRPr="00A91910">
          <w:rPr>
            <w:sz w:val="22"/>
            <w:szCs w:val="22"/>
          </w:rPr>
          <w:delText>1 EUR</w:delText>
        </w:r>
      </w:del>
      <w:ins w:id="365" w:author="Autor">
        <w:r w:rsidR="00E34019">
          <w:rPr>
            <w:sz w:val="22"/>
            <w:szCs w:val="22"/>
          </w:rPr>
          <w:t>NFP uvedeného v </w:t>
        </w:r>
        <w:r w:rsidR="00B878E5">
          <w:rPr>
            <w:sz w:val="22"/>
            <w:szCs w:val="22"/>
          </w:rPr>
          <w:t>Z</w:t>
        </w:r>
        <w:r w:rsidR="00E34019">
          <w:rPr>
            <w:sz w:val="22"/>
            <w:szCs w:val="22"/>
          </w:rPr>
          <w:t>mluve</w:t>
        </w:r>
        <w:r w:rsidR="00B878E5">
          <w:rPr>
            <w:sz w:val="22"/>
            <w:szCs w:val="22"/>
          </w:rPr>
          <w:t xml:space="preserve"> o poskytnutí NFP</w:t>
        </w:r>
      </w:ins>
      <w:r w:rsidRPr="00A91910">
        <w:rPr>
          <w:sz w:val="22"/>
          <w:szCs w:val="22"/>
        </w:rPr>
        <w:t xml:space="preserve"> v rámci jednej Žiadosti o platbu. Ustanovenie článku 3 ods. 3.2 zmluvy týmto nie je dotknuté.</w:t>
      </w:r>
    </w:p>
    <w:p w14:paraId="01E39234" w14:textId="77777777" w:rsidR="00A91910" w:rsidRPr="00A91910" w:rsidRDefault="00A91910" w:rsidP="004273A3">
      <w:pPr>
        <w:pStyle w:val="Odsekzoznamu1"/>
        <w:spacing w:after="120" w:line="276" w:lineRule="auto"/>
        <w:jc w:val="both"/>
        <w:rPr>
          <w:sz w:val="22"/>
          <w:szCs w:val="22"/>
        </w:rPr>
        <w:pPrChange w:id="366" w:author="Autor">
          <w:pPr>
            <w:pStyle w:val="ListParagraph"/>
            <w:spacing w:after="120" w:line="276" w:lineRule="auto"/>
            <w:jc w:val="both"/>
          </w:pPr>
        </w:pPrChange>
      </w:pPr>
    </w:p>
    <w:p w14:paraId="126C7A48" w14:textId="479759F9" w:rsidR="00A91910" w:rsidRPr="00A91910" w:rsidRDefault="00A91910" w:rsidP="004273A3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  <w:pPrChange w:id="367" w:author="Autor">
          <w:pPr>
            <w:pStyle w:val="ListParagraph"/>
            <w:numPr>
              <w:numId w:val="61"/>
            </w:numPr>
            <w:spacing w:after="120" w:line="276" w:lineRule="auto"/>
            <w:ind w:hanging="360"/>
            <w:jc w:val="both"/>
          </w:pPr>
        </w:pPrChange>
      </w:pPr>
      <w:commentRangeStart w:id="368"/>
      <w:commentRangeStart w:id="369"/>
      <w:r w:rsidRPr="00A91910">
        <w:rPr>
          <w:color w:val="000000"/>
          <w:sz w:val="22"/>
          <w:szCs w:val="22"/>
        </w:rPr>
        <w:t>Suma</w:t>
      </w:r>
      <w:r w:rsidRPr="00A91910">
        <w:rPr>
          <w:sz w:val="22"/>
          <w:szCs w:val="22"/>
        </w:rPr>
        <w:t xml:space="preserve"> </w:t>
      </w:r>
      <w:r w:rsidR="00EC0061">
        <w:rPr>
          <w:sz w:val="22"/>
          <w:szCs w:val="22"/>
        </w:rPr>
        <w:t xml:space="preserve">neprevyšujúca </w:t>
      </w:r>
      <w:r w:rsidRPr="00A91910">
        <w:rPr>
          <w:sz w:val="22"/>
          <w:szCs w:val="22"/>
        </w:rPr>
        <w:t xml:space="preserve">40 EUR podľa § 33 ods. 2 zákona o príspevku z EŠIF sa uplatní na úhrnnú sumu celkového nevyčerpaného alebo nesprávne zúčtovaného NFP alebo jeho časti z poskytnutých platieb, pričom Poskytovateľ môže tieto čiastkové sumy kumulovať a pri prekročení sumy 40 EUR vymáhať priebežne alebo až pri poslednom zúčtovaní zálohovej platby alebo poskytnutého predfinancovania.   </w:t>
      </w:r>
      <w:commentRangeEnd w:id="368"/>
      <w:commentRangeEnd w:id="369"/>
      <w:r w:rsidRPr="00A91910">
        <w:rPr>
          <w:rStyle w:val="Odkaznakomentr"/>
          <w:sz w:val="22"/>
          <w:szCs w:val="22"/>
        </w:rPr>
        <w:commentReference w:id="368"/>
      </w:r>
      <w:r w:rsidR="00510D6A">
        <w:rPr>
          <w:rStyle w:val="Odkaznakomentr"/>
          <w:rFonts w:eastAsia="Times New Roman"/>
          <w:lang w:val="x-none" w:eastAsia="x-none"/>
        </w:rPr>
        <w:commentReference w:id="369"/>
      </w:r>
    </w:p>
    <w:p w14:paraId="669BE822" w14:textId="77777777" w:rsidR="00A91910" w:rsidRPr="00A91910" w:rsidRDefault="00A91910" w:rsidP="004273A3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  <w:pPrChange w:id="370" w:author="Autor">
          <w:pPr>
            <w:pStyle w:val="ListParagraph"/>
            <w:spacing w:after="120" w:line="276" w:lineRule="auto"/>
            <w:jc w:val="both"/>
          </w:pPr>
        </w:pPrChange>
      </w:pPr>
    </w:p>
    <w:p w14:paraId="0625583E" w14:textId="5B07E0DE" w:rsidR="00A91910" w:rsidRPr="00A91910" w:rsidRDefault="00A91910" w:rsidP="004273A3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  <w:pPrChange w:id="371" w:author="Autor">
          <w:pPr>
            <w:pStyle w:val="ListParagraph"/>
            <w:numPr>
              <w:numId w:val="61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color w:val="000000"/>
          <w:sz w:val="22"/>
          <w:szCs w:val="22"/>
        </w:rPr>
        <w:t>Zmluvné strany sa dohodli, že podrobnejšie postupy a podmienky, vrátane práv a povinností Zmluvných strán týkajúce sa systémov financovania (platieb) sú určené Systémom finančného riadenia</w:t>
      </w:r>
      <w:del w:id="372" w:author="Autor">
        <w:r w:rsidRPr="00A91910">
          <w:rPr>
            <w:color w:val="000000"/>
            <w:sz w:val="22"/>
            <w:szCs w:val="22"/>
          </w:rPr>
          <w:delText xml:space="preserve"> EŠIF</w:delText>
        </w:r>
      </w:del>
      <w:r w:rsidRPr="00A91910">
        <w:rPr>
          <w:color w:val="000000"/>
          <w:sz w:val="22"/>
          <w:szCs w:val="22"/>
        </w:rPr>
        <w:t xml:space="preserve">, ktorý je pre Zmluvné strany záväzný, ako to vyplýva aj z článku 3 ods. 3.3 písm. d) </w:t>
      </w:r>
      <w:del w:id="373" w:author="Autor">
        <w:r w:rsidRPr="00A91910">
          <w:rPr>
            <w:color w:val="000000"/>
            <w:sz w:val="22"/>
            <w:szCs w:val="22"/>
          </w:rPr>
          <w:delText>zmluvy</w:delText>
        </w:r>
      </w:del>
      <w:ins w:id="374" w:author="Autor">
        <w:r w:rsidR="00B878E5">
          <w:rPr>
            <w:color w:val="000000"/>
            <w:sz w:val="22"/>
            <w:szCs w:val="22"/>
          </w:rPr>
          <w:t>Z</w:t>
        </w:r>
        <w:r w:rsidRPr="00A91910">
          <w:rPr>
            <w:color w:val="000000"/>
            <w:sz w:val="22"/>
            <w:szCs w:val="22"/>
          </w:rPr>
          <w:t>mluvy</w:t>
        </w:r>
      </w:ins>
      <w:r w:rsidRPr="00A91910">
        <w:rPr>
          <w:color w:val="000000"/>
          <w:sz w:val="22"/>
          <w:szCs w:val="22"/>
        </w:rPr>
        <w:t>. Tento dokument zároveň slúži pre potreby výkladu príslušných ustanovení Zmluvy o poskytnutí NFP, resp. práv a povinností Zmluvných strán.</w:t>
      </w:r>
    </w:p>
    <w:p w14:paraId="61B6E79C" w14:textId="77777777" w:rsidR="00A91910" w:rsidRPr="00A91910" w:rsidRDefault="00A91910" w:rsidP="004273A3">
      <w:pPr>
        <w:pStyle w:val="Odsekzoznamu1"/>
        <w:spacing w:after="120" w:line="276" w:lineRule="auto"/>
        <w:jc w:val="both"/>
        <w:rPr>
          <w:sz w:val="22"/>
          <w:szCs w:val="22"/>
        </w:rPr>
        <w:pPrChange w:id="375" w:author="Autor">
          <w:pPr>
            <w:pStyle w:val="ListParagraph"/>
            <w:spacing w:after="120" w:line="276" w:lineRule="auto"/>
            <w:jc w:val="both"/>
          </w:pPr>
        </w:pPrChange>
      </w:pPr>
    </w:p>
    <w:p w14:paraId="40E04881" w14:textId="77777777" w:rsidR="00A91910" w:rsidRPr="00A91910" w:rsidRDefault="00A91910" w:rsidP="004273A3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  <w:pPrChange w:id="376" w:author="Autor">
          <w:pPr>
            <w:pStyle w:val="ListParagraph"/>
            <w:numPr>
              <w:numId w:val="61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color w:val="000000"/>
          <w:sz w:val="22"/>
          <w:szCs w:val="22"/>
        </w:rPr>
        <w:t>Na účely tejto Zmluvy sa za úhradu účtovných dokladov Dodávateľovi môže považovať aj:</w:t>
      </w:r>
    </w:p>
    <w:p w14:paraId="774A47DD" w14:textId="77777777" w:rsidR="00A91910" w:rsidRPr="00A91910" w:rsidRDefault="00A91910" w:rsidP="00D72FF2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účtovných dokladov postupníkovi, v prípade, že Dodávateľ postúpil pohľadávku voči Prijímateľovi tretej osobe v súlade s § 524 až § 530 Občianskeho zákonníka, </w:t>
      </w:r>
    </w:p>
    <w:p w14:paraId="77B3E2AA" w14:textId="77777777" w:rsid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záložnému veriteľovi na základe výkonu záložného práva na pohľadávku Dodávateľa voči Prijímateľovi v súlade s § 151a až § 151me Občianskeho zákonníka, </w:t>
      </w:r>
    </w:p>
    <w:p w14:paraId="4B0B9DDA" w14:textId="77777777" w:rsidR="00637205" w:rsidRP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úhrada oprávnenej osobe na základe výkonu rozhodnutia voči Dodávateľovi v zmysle všeobecne záväzných právnych predpisov SR,</w:t>
      </w:r>
    </w:p>
    <w:p w14:paraId="17B3850C" w14:textId="584A915E" w:rsidR="00637205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započítanie pohľadávok Dodávateľa a Prijímateľa v súlade s § 580 až § 581  Občianskeho zákonníka, resp. § 358 až § 364 Obchodného  zákonníka.</w:t>
      </w:r>
      <w:del w:id="377" w:author="Autor">
        <w:r w:rsidRPr="00A91910">
          <w:rPr>
            <w:rFonts w:ascii="Times New Roman" w:hAnsi="Times New Roman"/>
            <w:color w:val="000000"/>
          </w:rPr>
          <w:delText xml:space="preserve"> </w:delText>
        </w:r>
      </w:del>
    </w:p>
    <w:p w14:paraId="5D03D076" w14:textId="77777777" w:rsidR="00A91910" w:rsidRPr="004273A3" w:rsidRDefault="00A91910" w:rsidP="004273A3">
      <w:pPr>
        <w:numPr>
          <w:ilvl w:val="0"/>
          <w:numId w:val="61"/>
        </w:numPr>
        <w:spacing w:before="120" w:after="120"/>
        <w:jc w:val="both"/>
        <w:rPr>
          <w:color w:val="000000"/>
        </w:rPr>
        <w:pPrChange w:id="378" w:author="Autor">
          <w:pPr>
            <w:pStyle w:val="ListParagraph"/>
            <w:numPr>
              <w:numId w:val="61"/>
            </w:numPr>
            <w:spacing w:after="120" w:line="276" w:lineRule="auto"/>
            <w:ind w:hanging="360"/>
            <w:jc w:val="both"/>
          </w:pPr>
        </w:pPrChange>
      </w:pPr>
      <w:r w:rsidRPr="004273A3">
        <w:rPr>
          <w:rFonts w:ascii="Times New Roman" w:hAnsi="Times New Roman"/>
          <w:color w:val="000000"/>
          <w:rPrChange w:id="379" w:author="Autor">
            <w:rPr>
              <w:color w:val="000000"/>
              <w:sz w:val="22"/>
            </w:rPr>
          </w:rPrChange>
        </w:rPr>
        <w:t>V prípade, že Dodávateľ postúpil pohľadávku voči Prijímateľovi tretej osobe v súlade s § 524 až § 530 Občianskeho zákonníka, Prijímateľ v rámci dokumentácie Žiadosti o platbu predloží aj dokumenty  preukazujúce postúpenie pohľadávky Dodávateľa na postupníka.</w:t>
      </w:r>
    </w:p>
    <w:p w14:paraId="7661140F" w14:textId="77777777" w:rsidR="00A91910" w:rsidRPr="00A91910" w:rsidRDefault="00A91910" w:rsidP="004273A3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  <w:pPrChange w:id="380" w:author="Autor">
          <w:pPr>
            <w:pStyle w:val="ListParagraph"/>
            <w:spacing w:after="120" w:line="276" w:lineRule="auto"/>
            <w:jc w:val="both"/>
          </w:pPr>
        </w:pPrChange>
      </w:pPr>
    </w:p>
    <w:p w14:paraId="054B7173" w14:textId="77777777" w:rsidR="00A91910" w:rsidRPr="00A91910" w:rsidRDefault="00A91910" w:rsidP="004273A3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  <w:pPrChange w:id="381" w:author="Autor">
          <w:pPr>
            <w:pStyle w:val="ListParagraph"/>
            <w:numPr>
              <w:numId w:val="61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color w:val="000000"/>
          <w:sz w:val="22"/>
          <w:szCs w:val="22"/>
        </w:rPr>
        <w:t>V prípade úhrady záväzku Prijímateľa záložnému veriteľovi pri výkone záložného práva na pohľadávku Dodávateľa voči Prijímateľovi v súlade s § 151a až § 151me Občianskeho zákonníka Prijímateľ v rámci dokumentácie Žiadosti o platbu predloží aj dokumenty preukazujúce vznik záložného práva.</w:t>
      </w:r>
    </w:p>
    <w:p w14:paraId="3A4BEEC4" w14:textId="77777777" w:rsidR="00A91910" w:rsidRPr="00A91910" w:rsidRDefault="00A91910" w:rsidP="004273A3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  <w:pPrChange w:id="382" w:author="Autor">
          <w:pPr>
            <w:pStyle w:val="ListParagraph"/>
            <w:spacing w:after="120" w:line="276" w:lineRule="auto"/>
            <w:jc w:val="both"/>
          </w:pPr>
        </w:pPrChange>
      </w:pPr>
    </w:p>
    <w:p w14:paraId="0E13B291" w14:textId="77777777" w:rsidR="00A91910" w:rsidRPr="00A91910" w:rsidRDefault="00A91910" w:rsidP="004273A3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  <w:pPrChange w:id="383" w:author="Autor">
          <w:pPr>
            <w:pStyle w:val="ListParagraph"/>
            <w:numPr>
              <w:numId w:val="61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color w:val="000000"/>
          <w:sz w:val="22"/>
          <w:szCs w:val="22"/>
        </w:rPr>
        <w:t>V prípade úhrady záväzku Prijímateľa oprávnenej osobe na základe výkonu rozhodnutia voči Dodávateľovi v zmysle Právnych predpisov SR Prijímateľ v rámci dokumentácie Žiadosti o platbu predloží aj dokumenty preukazujúce výkon rozhodnutia (napr. exekučný príkaz, vykonateľné rozhodnutie).</w:t>
      </w:r>
    </w:p>
    <w:p w14:paraId="24B62497" w14:textId="77777777" w:rsidR="00A91910" w:rsidRPr="00A91910" w:rsidRDefault="00A91910" w:rsidP="004273A3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  <w:pPrChange w:id="384" w:author="Autor">
          <w:pPr>
            <w:pStyle w:val="ListParagraph"/>
            <w:spacing w:after="120" w:line="276" w:lineRule="auto"/>
            <w:jc w:val="both"/>
          </w:pPr>
        </w:pPrChange>
      </w:pPr>
    </w:p>
    <w:p w14:paraId="7AA68C5E" w14:textId="77777777" w:rsidR="00A91910" w:rsidRPr="00A91910" w:rsidRDefault="00A91910" w:rsidP="004273A3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  <w:pPrChange w:id="385" w:author="Autor">
          <w:pPr>
            <w:pStyle w:val="ListParagraph"/>
            <w:numPr>
              <w:numId w:val="61"/>
            </w:numPr>
            <w:spacing w:after="120" w:line="276" w:lineRule="auto"/>
            <w:ind w:hanging="360"/>
            <w:jc w:val="both"/>
          </w:pPr>
        </w:pPrChange>
      </w:pPr>
      <w:r w:rsidRPr="00A91910">
        <w:rPr>
          <w:color w:val="000000"/>
          <w:sz w:val="22"/>
          <w:szCs w:val="22"/>
        </w:rPr>
        <w:t>V prípade započítania pohľadávok Dodávateľa a Prijímateľa v súlade s § 580 až § 581  Občianskeho zákonníka, resp. § 358 až § 364 Obchodného zákonníka, Prijímateľ v rámci dokumentácie Žiadosti o platbu predloží doklady preukazujúce započítanie pohľadávok.</w:t>
      </w:r>
    </w:p>
    <w:p w14:paraId="6263F858" w14:textId="77777777" w:rsidR="00A91910" w:rsidRPr="00A91910" w:rsidRDefault="00A91910" w:rsidP="004273A3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  <w:pPrChange w:id="386" w:author="Autor">
          <w:pPr>
            <w:pStyle w:val="ListParagraph"/>
            <w:spacing w:after="120" w:line="276" w:lineRule="auto"/>
            <w:jc w:val="both"/>
          </w:pPr>
        </w:pPrChange>
      </w:pPr>
    </w:p>
    <w:p w14:paraId="303B2E19" w14:textId="77777777" w:rsidR="00107570" w:rsidRPr="00BB7AB0" w:rsidRDefault="00A91910" w:rsidP="004273A3">
      <w:pPr>
        <w:pStyle w:val="Odsekzoznamu1"/>
        <w:numPr>
          <w:ilvl w:val="0"/>
          <w:numId w:val="61"/>
        </w:numPr>
        <w:spacing w:before="120" w:after="120" w:line="276" w:lineRule="auto"/>
        <w:jc w:val="both"/>
        <w:pPrChange w:id="387" w:author="Autor">
          <w:pPr>
            <w:pStyle w:val="ListParagraph"/>
            <w:numPr>
              <w:numId w:val="61"/>
            </w:numPr>
            <w:spacing w:before="120" w:after="120" w:line="276" w:lineRule="auto"/>
            <w:ind w:hanging="360"/>
            <w:jc w:val="both"/>
          </w:pPr>
        </w:pPrChange>
      </w:pPr>
      <w:r w:rsidRPr="00BB7AB0">
        <w:rPr>
          <w:color w:val="000000"/>
          <w:sz w:val="22"/>
          <w:szCs w:val="22"/>
        </w:rPr>
        <w:t>Ustanovenia tohto článku sa nevzťahujú na Prijímateľa, ktorý by sa pri aplikácii niektorého z vyššie uvedených postupov dostal do rozporu s Právnymi predpismi SR (napr. so zákonom o rozpočtových pravidlách a pod.). Ustanovenia tohto článku sa zároveň nevzťahujú ani na pohľadávku podľa čl. 7 ods. 3 VZP.</w:t>
      </w:r>
      <w:r w:rsidRPr="00BB7AB0">
        <w:rPr>
          <w:b/>
          <w:bCs/>
          <w:color w:val="000000"/>
          <w:sz w:val="22"/>
          <w:szCs w:val="22"/>
        </w:rPr>
        <w:t xml:space="preserve"> </w:t>
      </w:r>
    </w:p>
    <w:sectPr w:rsidR="00107570" w:rsidRPr="00BB7AB0" w:rsidSect="00D72FF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8" w:author="Autor" w:initials="A">
    <w:p w14:paraId="69643EA9" w14:textId="77777777" w:rsidR="00211C45" w:rsidRPr="00A7705C" w:rsidRDefault="00C92165">
      <w:pPr>
        <w:pStyle w:val="Textkomentra"/>
        <w:rPr>
          <w:b/>
          <w:u w:val="single"/>
          <w:lang w:val="sk-SK"/>
        </w:rPr>
      </w:pPr>
      <w:r w:rsidRPr="00FD086A">
        <w:rPr>
          <w:rStyle w:val="Odkaznakomentr"/>
        </w:rPr>
        <w:annotationRef/>
      </w:r>
      <w:r w:rsidRPr="00FD086A">
        <w:rPr>
          <w:lang w:val="sk-SK"/>
        </w:rPr>
        <w:t xml:space="preserve">Predmetná zmena terminológie vyplynula </w:t>
      </w:r>
      <w:r w:rsidR="00211C45" w:rsidRPr="00FD086A">
        <w:rPr>
          <w:lang w:val="sk-SK"/>
        </w:rPr>
        <w:t>zo zmeny označova</w:t>
      </w:r>
      <w:r w:rsidRPr="00FD086A">
        <w:rPr>
          <w:lang w:val="sk-SK"/>
        </w:rPr>
        <w:t>ni</w:t>
      </w:r>
      <w:r w:rsidR="00211C45" w:rsidRPr="00FD086A">
        <w:rPr>
          <w:lang w:val="sk-SK"/>
        </w:rPr>
        <w:t>a účtov, a to</w:t>
      </w:r>
      <w:r w:rsidRPr="00FD086A">
        <w:rPr>
          <w:lang w:val="sk-SK"/>
        </w:rPr>
        <w:t xml:space="preserve"> „mimorozpočtový účet“ na „osobitný účet“. </w:t>
      </w:r>
      <w:r w:rsidRPr="00FD086A">
        <w:rPr>
          <w:b/>
          <w:u w:val="single"/>
          <w:lang w:val="sk-SK"/>
        </w:rPr>
        <w:t>Upozorňujeme</w:t>
      </w:r>
      <w:r w:rsidRPr="00A7705C">
        <w:rPr>
          <w:b/>
          <w:u w:val="single"/>
          <w:lang w:val="sk-SK"/>
        </w:rPr>
        <w:t xml:space="preserve">, že je potrebné rozlišovať medzi pojmom „osobitný účet“ podľa tohto čl. VZP a „osobitný účet na Projekt“ v zmysle čl. 16 ods. 5 a 6. </w:t>
      </w:r>
    </w:p>
  </w:comment>
  <w:comment w:id="85" w:author="Autor" w:initials="A">
    <w:p w14:paraId="45C4C178" w14:textId="77777777" w:rsidR="00510D6A" w:rsidRDefault="00510D6A">
      <w:pPr>
        <w:pStyle w:val="Textkomentra"/>
      </w:pPr>
      <w:r>
        <w:rPr>
          <w:rStyle w:val="Odkaznakomentr"/>
        </w:rPr>
        <w:annotationRef/>
      </w:r>
      <w:r>
        <w:rPr>
          <w:lang w:val="sk-SK"/>
        </w:rPr>
        <w:t xml:space="preserve">Namiesto odkazu na „príslušnú“ kapitolu môže RO/SO uviesť odkaz konkrétne ustanovenie SFR. V tejto súvislosti však upozorňujeme, že ak dôjde k zmene označenia daných kapitol SFR v budúcnosti, bude potrebné znenie zmluvy aktualizovať. Uvedené platí pre všetky odkazy na Systém finančného riadenia. </w:t>
      </w:r>
    </w:p>
  </w:comment>
  <w:comment w:id="269" w:author="Autor" w:initials="A">
    <w:p w14:paraId="283EFDE6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 w:rsidR="000D72C6">
        <w:t>Ide o sankciu za to, že P</w:t>
      </w:r>
      <w:r>
        <w:t>rijímateľ nevrátil nezúčtovanú sumu dobrovoľne. Je na RO/SO, či v ta</w:t>
      </w:r>
      <w:r w:rsidR="000D72C6">
        <w:t>kom prípade uzatvorí dodatok k Z</w:t>
      </w:r>
      <w:r>
        <w:t>mluve</w:t>
      </w:r>
      <w:r w:rsidR="000D72C6">
        <w:rPr>
          <w:lang w:val="sk-SK"/>
        </w:rPr>
        <w:t xml:space="preserve"> o poskytnutí NFP</w:t>
      </w:r>
      <w:r>
        <w:t>. Z pohľadu CO nie je uzatvorenie dodatku nevyhnutné, keďže zmluva samotná predpokladá zníženie NFP o sumu nezúčtované</w:t>
      </w:r>
      <w:r w:rsidR="00D76331">
        <w:t>ho rozdielu, tzn. k zníženiu NFP</w:t>
      </w:r>
      <w:r w:rsidR="000D72C6">
        <w:t xml:space="preserve"> dôjde priamo zo Z</w:t>
      </w:r>
      <w:r>
        <w:t>mluvy</w:t>
      </w:r>
      <w:r w:rsidR="000D72C6">
        <w:rPr>
          <w:lang w:val="sk-SK"/>
        </w:rPr>
        <w:t xml:space="preserve"> o poskytnutí NFP</w:t>
      </w:r>
      <w:r>
        <w:t xml:space="preserve">.  </w:t>
      </w:r>
    </w:p>
  </w:comment>
  <w:comment w:id="274" w:author="Autor" w:initials="A">
    <w:p w14:paraId="139F2A36" w14:textId="77777777" w:rsidR="007B6D4E" w:rsidRDefault="007B6D4E" w:rsidP="007B6D4E">
      <w:pPr>
        <w:pStyle w:val="Textkomentra"/>
      </w:pPr>
      <w:r>
        <w:rPr>
          <w:rStyle w:val="Odkaznakomentr"/>
        </w:rPr>
        <w:annotationRef/>
      </w:r>
      <w:r>
        <w:t>Ide o sankciu za to, že prijímateľ nevrátil nezúčtovanú sumu dobrovoľne. V tomto prípade j</w:t>
      </w:r>
      <w:r w:rsidR="000D72C6">
        <w:t>e potrebné uzatvoriť dodatok k Z</w:t>
      </w:r>
      <w:r>
        <w:t>mluve o</w:t>
      </w:r>
      <w:r w:rsidR="000D72C6">
        <w:t> </w:t>
      </w:r>
      <w:r w:rsidR="000D72C6">
        <w:rPr>
          <w:lang w:val="sk-SK"/>
        </w:rPr>
        <w:t xml:space="preserve">poskytnutí </w:t>
      </w:r>
      <w:r>
        <w:t>NFP, lebo zníženie, na rozdiel od predchádzajúceho o</w:t>
      </w:r>
      <w:r w:rsidR="000D72C6">
        <w:t>dseku nevyplýva automaticky zo Z</w:t>
      </w:r>
      <w:r>
        <w:t>mluvy</w:t>
      </w:r>
      <w:r w:rsidR="000D72C6">
        <w:rPr>
          <w:lang w:val="sk-SK"/>
        </w:rPr>
        <w:t xml:space="preserve"> o poskytnutí NFP</w:t>
      </w:r>
      <w:r>
        <w:t xml:space="preserve">. </w:t>
      </w:r>
    </w:p>
  </w:comment>
  <w:comment w:id="368" w:author="Autor" w:initials="A">
    <w:p w14:paraId="14639028" w14:textId="77777777" w:rsidR="00A91910" w:rsidRDefault="00A91910" w:rsidP="00A91910">
      <w:pPr>
        <w:pStyle w:val="Textkomentra"/>
      </w:pPr>
      <w:r>
        <w:rPr>
          <w:rStyle w:val="Odkaznakomentr"/>
        </w:rPr>
        <w:annotationRef/>
      </w:r>
      <w:r>
        <w:t xml:space="preserve">Poskytovateľ sa môže rozhodnúť </w:t>
      </w:r>
      <w:r>
        <w:rPr>
          <w:lang w:eastAsia="en-US"/>
        </w:rPr>
        <w:t>podľa charakteru projektu alebo typu prijímateľa</w:t>
      </w:r>
      <w:r>
        <w:t xml:space="preserve">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  <w:comment w:id="369" w:author="Autor" w:initials="A">
    <w:p w14:paraId="5C23224C" w14:textId="77777777" w:rsidR="00510D6A" w:rsidRDefault="00510D6A">
      <w:pPr>
        <w:pStyle w:val="Textkomentra"/>
      </w:pPr>
      <w:r>
        <w:rPr>
          <w:rStyle w:val="Odkaznakomentr"/>
        </w:rPr>
        <w:annotationRef/>
      </w:r>
      <w:r>
        <w:rPr>
          <w:lang w:val="sk-SK"/>
        </w:rPr>
        <w:t>RO/SO</w:t>
      </w:r>
      <w:r>
        <w:t xml:space="preserve"> sa môže rozhodnúť </w:t>
      </w:r>
      <w:r>
        <w:rPr>
          <w:lang w:eastAsia="en-US"/>
        </w:rPr>
        <w:t xml:space="preserve">podľa </w:t>
      </w:r>
      <w:r w:rsidR="00AC5CB0">
        <w:rPr>
          <w:lang w:eastAsia="en-US"/>
        </w:rPr>
        <w:t>charakteru projektu alebo typu P</w:t>
      </w:r>
      <w:r>
        <w:rPr>
          <w:lang w:eastAsia="en-US"/>
        </w:rPr>
        <w:t>rijímateľa</w:t>
      </w:r>
      <w:r>
        <w:t xml:space="preserve">, či priebežne kumuluje nezúčtovaný NFP vrátane súm do 40 EUR a súčasne ho aj priebežne vymáha v momente prekročenia sumy 40 EUR alebo uplatní a vymáha úhrnnú sumu takto nezúčtovaného NFP po prekročení sumy 40 EUR až pri poslednom zúčtovaní zálohovej platby.      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9643EA9" w15:done="0"/>
  <w15:commentEx w15:paraId="45C4C178" w15:done="0"/>
  <w15:commentEx w15:paraId="283EFDE6" w15:done="0"/>
  <w15:commentEx w15:paraId="139F2A36" w15:done="0"/>
  <w15:commentEx w15:paraId="14639028" w15:done="0"/>
  <w15:commentEx w15:paraId="5C23224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7B46F8" w14:textId="77777777" w:rsidR="00B9010E" w:rsidRDefault="00B9010E" w:rsidP="00107570">
      <w:pPr>
        <w:spacing w:after="0" w:line="240" w:lineRule="auto"/>
      </w:pPr>
      <w:r>
        <w:separator/>
      </w:r>
    </w:p>
  </w:endnote>
  <w:endnote w:type="continuationSeparator" w:id="0">
    <w:p w14:paraId="6B2E8505" w14:textId="77777777" w:rsidR="00B9010E" w:rsidRDefault="00B9010E" w:rsidP="00107570">
      <w:pPr>
        <w:spacing w:after="0" w:line="240" w:lineRule="auto"/>
      </w:pPr>
      <w:r>
        <w:continuationSeparator/>
      </w:r>
    </w:p>
  </w:endnote>
  <w:endnote w:type="continuationNotice" w:id="1">
    <w:p w14:paraId="302A8DD8" w14:textId="77777777" w:rsidR="00B9010E" w:rsidRDefault="00B901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B81A01" w14:textId="77777777" w:rsidR="00CC2EF8" w:rsidRDefault="00CC2EF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79ECB" w14:textId="17F156EB" w:rsidR="009E45B1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  <w:lang w:val="sk-SK"/>
      </w:rPr>
      <w:tab/>
    </w:r>
    <w:r>
      <w:rPr>
        <w:sz w:val="22"/>
        <w:lang w:val="sk-SK"/>
      </w:rPr>
      <w:tab/>
    </w:r>
    <w:r>
      <w:rPr>
        <w:sz w:val="22"/>
        <w:lang w:val="sk-SK"/>
      </w:rPr>
      <w:tab/>
    </w:r>
    <w:r w:rsidRPr="00BF6236">
      <w:rPr>
        <w:sz w:val="22"/>
        <w:lang w:val="sk-SK"/>
      </w:rPr>
      <w:t xml:space="preserve">Strana </w:t>
    </w:r>
    <w:r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PAGE</w:instrText>
    </w:r>
    <w:r w:rsidRPr="00BF6236">
      <w:rPr>
        <w:b/>
        <w:bCs/>
        <w:sz w:val="22"/>
      </w:rPr>
      <w:fldChar w:fldCharType="separate"/>
    </w:r>
    <w:r w:rsidR="004273A3">
      <w:rPr>
        <w:b/>
        <w:bCs/>
        <w:noProof/>
        <w:sz w:val="22"/>
      </w:rPr>
      <w:t>2</w:t>
    </w:r>
    <w:r w:rsidRPr="00BF6236">
      <w:rPr>
        <w:b/>
        <w:bCs/>
        <w:sz w:val="22"/>
      </w:rPr>
      <w:fldChar w:fldCharType="end"/>
    </w:r>
    <w:r w:rsidRPr="00BF6236">
      <w:rPr>
        <w:sz w:val="22"/>
        <w:lang w:val="sk-SK"/>
      </w:rPr>
      <w:t xml:space="preserve"> z </w:t>
    </w:r>
    <w:r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NUMPAGES</w:instrText>
    </w:r>
    <w:r w:rsidRPr="00BF6236">
      <w:rPr>
        <w:b/>
        <w:bCs/>
        <w:sz w:val="22"/>
      </w:rPr>
      <w:fldChar w:fldCharType="separate"/>
    </w:r>
    <w:r w:rsidR="004273A3">
      <w:rPr>
        <w:b/>
        <w:bCs/>
        <w:noProof/>
        <w:sz w:val="22"/>
      </w:rPr>
      <w:t>13</w:t>
    </w:r>
    <w:r w:rsidRPr="00BF6236">
      <w:rPr>
        <w:b/>
        <w:bCs/>
        <w:sz w:val="22"/>
      </w:rPr>
      <w:fldChar w:fldCharType="end"/>
    </w:r>
  </w:p>
  <w:p w14:paraId="32C39BC7" w14:textId="77777777" w:rsidR="00A91910" w:rsidRPr="009E45B1" w:rsidRDefault="00A91910" w:rsidP="009E45B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ED19E" w14:textId="7AB6071E" w:rsidR="00BF6236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  <w:lang w:val="sk-SK"/>
      </w:rPr>
      <w:tab/>
    </w:r>
    <w:r>
      <w:rPr>
        <w:sz w:val="22"/>
        <w:lang w:val="sk-SK"/>
      </w:rPr>
      <w:tab/>
    </w:r>
    <w:r>
      <w:rPr>
        <w:sz w:val="22"/>
        <w:lang w:val="sk-SK"/>
      </w:rPr>
      <w:tab/>
    </w:r>
    <w:r w:rsidR="00BF6236" w:rsidRPr="00BF6236">
      <w:rPr>
        <w:sz w:val="22"/>
        <w:lang w:val="sk-SK"/>
      </w:rPr>
      <w:t xml:space="preserve">Strana </w:t>
    </w:r>
    <w:r w:rsidR="00BF6236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PAGE</w:instrText>
    </w:r>
    <w:r w:rsidR="00BF6236" w:rsidRPr="00BF6236">
      <w:rPr>
        <w:b/>
        <w:bCs/>
        <w:sz w:val="22"/>
      </w:rPr>
      <w:fldChar w:fldCharType="separate"/>
    </w:r>
    <w:r w:rsidR="004273A3">
      <w:rPr>
        <w:b/>
        <w:bCs/>
        <w:noProof/>
        <w:sz w:val="22"/>
      </w:rPr>
      <w:t>1</w:t>
    </w:r>
    <w:r w:rsidR="00BF6236" w:rsidRPr="00BF6236">
      <w:rPr>
        <w:b/>
        <w:bCs/>
        <w:sz w:val="22"/>
      </w:rPr>
      <w:fldChar w:fldCharType="end"/>
    </w:r>
    <w:r w:rsidR="00BF6236" w:rsidRPr="00BF6236">
      <w:rPr>
        <w:sz w:val="22"/>
        <w:lang w:val="sk-SK"/>
      </w:rPr>
      <w:t xml:space="preserve"> z </w:t>
    </w:r>
    <w:r w:rsidR="00BF6236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NUMPAGES</w:instrText>
    </w:r>
    <w:r w:rsidR="00BF6236" w:rsidRPr="00BF6236">
      <w:rPr>
        <w:b/>
        <w:bCs/>
        <w:sz w:val="22"/>
      </w:rPr>
      <w:fldChar w:fldCharType="separate"/>
    </w:r>
    <w:r w:rsidR="004273A3">
      <w:rPr>
        <w:b/>
        <w:bCs/>
        <w:noProof/>
        <w:sz w:val="22"/>
      </w:rPr>
      <w:t>13</w:t>
    </w:r>
    <w:r w:rsidR="00BF6236" w:rsidRPr="00BF6236">
      <w:rPr>
        <w:b/>
        <w:bCs/>
        <w:sz w:val="22"/>
      </w:rPr>
      <w:fldChar w:fldCharType="end"/>
    </w:r>
  </w:p>
  <w:p w14:paraId="572C494D" w14:textId="77777777" w:rsidR="00A91910" w:rsidRDefault="00A9191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49E89E" w14:textId="77777777" w:rsidR="00B9010E" w:rsidRDefault="00B9010E" w:rsidP="00107570">
      <w:pPr>
        <w:spacing w:after="0" w:line="240" w:lineRule="auto"/>
      </w:pPr>
      <w:r>
        <w:separator/>
      </w:r>
    </w:p>
  </w:footnote>
  <w:footnote w:type="continuationSeparator" w:id="0">
    <w:p w14:paraId="769A29FC" w14:textId="77777777" w:rsidR="00B9010E" w:rsidRDefault="00B9010E" w:rsidP="00107570">
      <w:pPr>
        <w:spacing w:after="0" w:line="240" w:lineRule="auto"/>
      </w:pPr>
      <w:r>
        <w:continuationSeparator/>
      </w:r>
    </w:p>
  </w:footnote>
  <w:footnote w:type="continuationNotice" w:id="1">
    <w:p w14:paraId="0A927E58" w14:textId="77777777" w:rsidR="00B9010E" w:rsidRDefault="00B9010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2F3ED" w14:textId="77777777" w:rsidR="00CC2EF8" w:rsidRDefault="00CC2EF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4BE8C" w14:textId="77777777" w:rsidR="00CC2EF8" w:rsidRDefault="00CC2EF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4BCB8" w14:textId="77777777" w:rsidR="00D72FF2" w:rsidRPr="00D72FF2" w:rsidRDefault="007845EB">
    <w:pPr>
      <w:pStyle w:val="Hlavika"/>
      <w:rPr>
        <w:sz w:val="22"/>
        <w:szCs w:val="22"/>
        <w:lang w:val="sk-SK"/>
      </w:rPr>
    </w:pPr>
    <w:r>
      <w:rPr>
        <w:sz w:val="22"/>
        <w:szCs w:val="22"/>
        <w:lang w:val="sk-SK"/>
      </w:rPr>
      <w:t>3. Vzor prílohy č. 1 Z</w:t>
    </w:r>
    <w:r w:rsidR="00D72FF2" w:rsidRPr="00D72FF2">
      <w:rPr>
        <w:sz w:val="22"/>
        <w:szCs w:val="22"/>
        <w:lang w:val="sk-SK"/>
      </w:rPr>
      <w:t>mluvy o poskytnutí NFP – všeobecné</w:t>
    </w:r>
    <w:r w:rsidR="0075182C">
      <w:rPr>
        <w:sz w:val="22"/>
        <w:szCs w:val="22"/>
        <w:lang w:val="sk-SK"/>
      </w:rPr>
      <w:t xml:space="preserve"> zmluvné podmienky (čl. 15 – 18)</w:t>
    </w:r>
    <w:r w:rsidR="00D72FF2" w:rsidRPr="00D72FF2">
      <w:rPr>
        <w:sz w:val="22"/>
        <w:szCs w:val="22"/>
        <w:lang w:val="sk-SK"/>
      </w:rPr>
      <w:t xml:space="preserve"> platné pre všetkých prijímateľov s výnimkou štátnych rozpočtových organizácií</w:t>
    </w:r>
  </w:p>
  <w:p w14:paraId="6EC8AABE" w14:textId="77777777" w:rsidR="00D72FF2" w:rsidRDefault="00D72FF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17152"/>
    <w:multiLevelType w:val="hybridMultilevel"/>
    <w:tmpl w:val="6AEA3556"/>
    <w:lvl w:ilvl="0" w:tplc="FD6CC194">
      <w:start w:val="1"/>
      <w:numFmt w:val="lowerLetter"/>
      <w:lvlText w:val="%1)"/>
      <w:lvlJc w:val="left"/>
      <w:pPr>
        <w:tabs>
          <w:tab w:val="num" w:pos="778"/>
        </w:tabs>
        <w:ind w:left="77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1" w15:restartNumberingAfterBreak="0">
    <w:nsid w:val="0736604E"/>
    <w:multiLevelType w:val="multilevel"/>
    <w:tmpl w:val="692E7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AC73894"/>
    <w:multiLevelType w:val="hybridMultilevel"/>
    <w:tmpl w:val="B78C10FA"/>
    <w:lvl w:ilvl="0" w:tplc="1C28A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7F77DB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CA376E"/>
    <w:multiLevelType w:val="hybridMultilevel"/>
    <w:tmpl w:val="8D2EA11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D0A26D0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1C0AE74">
      <w:start w:val="1"/>
      <w:numFmt w:val="lowerRoman"/>
      <w:lvlText w:val="(%3)"/>
      <w:lvlJc w:val="left"/>
      <w:pPr>
        <w:ind w:left="3030" w:hanging="69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15CE4599"/>
    <w:multiLevelType w:val="hybridMultilevel"/>
    <w:tmpl w:val="53ECF96E"/>
    <w:lvl w:ilvl="0" w:tplc="1AC2CD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1" w:tplc="C7A6D8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6F253D"/>
    <w:multiLevelType w:val="multilevel"/>
    <w:tmpl w:val="FD14912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1AC649DC"/>
    <w:multiLevelType w:val="multilevel"/>
    <w:tmpl w:val="36D045EA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9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9" w15:restartNumberingAfterBreak="0">
    <w:nsid w:val="1C3427CA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D685486"/>
    <w:multiLevelType w:val="hybridMultilevel"/>
    <w:tmpl w:val="EC9A8B58"/>
    <w:lvl w:ilvl="0" w:tplc="9E86EA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4D127B1"/>
    <w:multiLevelType w:val="hybridMultilevel"/>
    <w:tmpl w:val="B620882A"/>
    <w:lvl w:ilvl="0" w:tplc="BD46A67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26F13637"/>
    <w:multiLevelType w:val="multilevel"/>
    <w:tmpl w:val="A88483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AD61BB3"/>
    <w:multiLevelType w:val="hybridMultilevel"/>
    <w:tmpl w:val="AE045AEC"/>
    <w:lvl w:ilvl="0" w:tplc="AA60C60E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9E6AC52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2C464142"/>
    <w:multiLevelType w:val="hybridMultilevel"/>
    <w:tmpl w:val="8B4443D2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24" w15:restartNumberingAfterBreak="0">
    <w:nsid w:val="2D073217"/>
    <w:multiLevelType w:val="hybridMultilevel"/>
    <w:tmpl w:val="135856B4"/>
    <w:lvl w:ilvl="0" w:tplc="1F0EBE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09E53A7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87E050A"/>
    <w:multiLevelType w:val="hybridMultilevel"/>
    <w:tmpl w:val="3FD680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F720ED"/>
    <w:multiLevelType w:val="hybridMultilevel"/>
    <w:tmpl w:val="AA786EE0"/>
    <w:lvl w:ilvl="0" w:tplc="C7A6D8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2" w15:restartNumberingAfterBreak="0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0262201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30F52FE"/>
    <w:multiLevelType w:val="multilevel"/>
    <w:tmpl w:val="43881A8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499F239A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DDA72BE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E113284"/>
    <w:multiLevelType w:val="hybridMultilevel"/>
    <w:tmpl w:val="40CE6E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42" w15:restartNumberingAfterBreak="0">
    <w:nsid w:val="53076D64"/>
    <w:multiLevelType w:val="hybridMultilevel"/>
    <w:tmpl w:val="E5429ECE"/>
    <w:lvl w:ilvl="0" w:tplc="041B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44" w15:restartNumberingAfterBreak="0">
    <w:nsid w:val="5A7E4AAA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5" w15:restartNumberingAfterBreak="0">
    <w:nsid w:val="5AB809F2"/>
    <w:multiLevelType w:val="hybridMultilevel"/>
    <w:tmpl w:val="E9F60096"/>
    <w:lvl w:ilvl="0" w:tplc="FD6CC19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6BA29F82">
      <w:start w:val="1"/>
      <w:numFmt w:val="decimal"/>
      <w:lvlText w:val="%2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6" w15:restartNumberingAfterBreak="0">
    <w:nsid w:val="5CA45C78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7" w15:restartNumberingAfterBreak="0">
    <w:nsid w:val="5E6A4C7C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8" w15:restartNumberingAfterBreak="0">
    <w:nsid w:val="5F3B2EE5"/>
    <w:multiLevelType w:val="hybridMultilevel"/>
    <w:tmpl w:val="6FA6A7D2"/>
    <w:lvl w:ilvl="0" w:tplc="0405001B">
      <w:start w:val="1"/>
      <w:numFmt w:val="lowerRoman"/>
      <w:lvlText w:val="%1."/>
      <w:lvlJc w:val="right"/>
      <w:pPr>
        <w:ind w:left="1620" w:hanging="360"/>
      </w:pPr>
    </w:lvl>
    <w:lvl w:ilvl="1" w:tplc="041B0019" w:tentative="1">
      <w:start w:val="1"/>
      <w:numFmt w:val="lowerLetter"/>
      <w:lvlText w:val="%2."/>
      <w:lvlJc w:val="left"/>
      <w:pPr>
        <w:ind w:left="2340" w:hanging="360"/>
      </w:pPr>
    </w:lvl>
    <w:lvl w:ilvl="2" w:tplc="041B001B" w:tentative="1">
      <w:start w:val="1"/>
      <w:numFmt w:val="lowerRoman"/>
      <w:lvlText w:val="%3."/>
      <w:lvlJc w:val="right"/>
      <w:pPr>
        <w:ind w:left="3060" w:hanging="180"/>
      </w:pPr>
    </w:lvl>
    <w:lvl w:ilvl="3" w:tplc="041B000F">
      <w:start w:val="1"/>
      <w:numFmt w:val="decimal"/>
      <w:lvlText w:val="%4."/>
      <w:lvlJc w:val="left"/>
      <w:pPr>
        <w:ind w:left="3780" w:hanging="360"/>
      </w:pPr>
    </w:lvl>
    <w:lvl w:ilvl="4" w:tplc="041B0019" w:tentative="1">
      <w:start w:val="1"/>
      <w:numFmt w:val="lowerLetter"/>
      <w:lvlText w:val="%5."/>
      <w:lvlJc w:val="left"/>
      <w:pPr>
        <w:ind w:left="4500" w:hanging="360"/>
      </w:pPr>
    </w:lvl>
    <w:lvl w:ilvl="5" w:tplc="041B001B" w:tentative="1">
      <w:start w:val="1"/>
      <w:numFmt w:val="lowerRoman"/>
      <w:lvlText w:val="%6."/>
      <w:lvlJc w:val="right"/>
      <w:pPr>
        <w:ind w:left="5220" w:hanging="180"/>
      </w:pPr>
    </w:lvl>
    <w:lvl w:ilvl="6" w:tplc="041B000F" w:tentative="1">
      <w:start w:val="1"/>
      <w:numFmt w:val="decimal"/>
      <w:lvlText w:val="%7."/>
      <w:lvlJc w:val="left"/>
      <w:pPr>
        <w:ind w:left="5940" w:hanging="360"/>
      </w:pPr>
    </w:lvl>
    <w:lvl w:ilvl="7" w:tplc="041B0019" w:tentative="1">
      <w:start w:val="1"/>
      <w:numFmt w:val="lowerLetter"/>
      <w:lvlText w:val="%8."/>
      <w:lvlJc w:val="left"/>
      <w:pPr>
        <w:ind w:left="6660" w:hanging="360"/>
      </w:pPr>
    </w:lvl>
    <w:lvl w:ilvl="8" w:tplc="041B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9" w15:restartNumberingAfterBreak="0">
    <w:nsid w:val="5FAA44D8"/>
    <w:multiLevelType w:val="hybridMultilevel"/>
    <w:tmpl w:val="112C43A0"/>
    <w:lvl w:ilvl="0" w:tplc="674C307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27458B8"/>
    <w:multiLevelType w:val="hybridMultilevel"/>
    <w:tmpl w:val="3B6AAEC0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2" w15:restartNumberingAfterBreak="0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5" w15:restartNumberingAfterBreak="0">
    <w:nsid w:val="6F025FAA"/>
    <w:multiLevelType w:val="multilevel"/>
    <w:tmpl w:val="A4B67268"/>
    <w:name w:val="AODef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56" w15:restartNumberingAfterBreak="0">
    <w:nsid w:val="708E34E8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7" w15:restartNumberingAfterBreak="0">
    <w:nsid w:val="7674021F"/>
    <w:multiLevelType w:val="hybridMultilevel"/>
    <w:tmpl w:val="4C466B80"/>
    <w:lvl w:ilvl="0" w:tplc="FA3A1E7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8" w15:restartNumberingAfterBreak="0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7A945B47"/>
    <w:multiLevelType w:val="hybridMultilevel"/>
    <w:tmpl w:val="66703FC6"/>
    <w:lvl w:ilvl="0" w:tplc="FE20A650">
      <w:start w:val="1"/>
      <w:numFmt w:val="decimal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E3D62020">
      <w:numFmt w:val="none"/>
      <w:lvlText w:val=""/>
      <w:lvlJc w:val="left"/>
      <w:pPr>
        <w:tabs>
          <w:tab w:val="num" w:pos="360"/>
        </w:tabs>
      </w:pPr>
    </w:lvl>
    <w:lvl w:ilvl="2" w:tplc="F662A2DA">
      <w:numFmt w:val="none"/>
      <w:lvlText w:val=""/>
      <w:lvlJc w:val="left"/>
      <w:pPr>
        <w:tabs>
          <w:tab w:val="num" w:pos="360"/>
        </w:tabs>
      </w:pPr>
    </w:lvl>
    <w:lvl w:ilvl="3" w:tplc="0EB242D2">
      <w:numFmt w:val="none"/>
      <w:lvlText w:val=""/>
      <w:lvlJc w:val="left"/>
      <w:pPr>
        <w:tabs>
          <w:tab w:val="num" w:pos="360"/>
        </w:tabs>
      </w:pPr>
    </w:lvl>
    <w:lvl w:ilvl="4" w:tplc="F1063A9A">
      <w:numFmt w:val="none"/>
      <w:lvlText w:val=""/>
      <w:lvlJc w:val="left"/>
      <w:pPr>
        <w:tabs>
          <w:tab w:val="num" w:pos="360"/>
        </w:tabs>
      </w:pPr>
    </w:lvl>
    <w:lvl w:ilvl="5" w:tplc="83943CD0">
      <w:numFmt w:val="none"/>
      <w:lvlText w:val=""/>
      <w:lvlJc w:val="left"/>
      <w:pPr>
        <w:tabs>
          <w:tab w:val="num" w:pos="360"/>
        </w:tabs>
      </w:pPr>
    </w:lvl>
    <w:lvl w:ilvl="6" w:tplc="818412AE">
      <w:numFmt w:val="none"/>
      <w:lvlText w:val=""/>
      <w:lvlJc w:val="left"/>
      <w:pPr>
        <w:tabs>
          <w:tab w:val="num" w:pos="360"/>
        </w:tabs>
      </w:pPr>
    </w:lvl>
    <w:lvl w:ilvl="7" w:tplc="F9F4B142">
      <w:numFmt w:val="none"/>
      <w:lvlText w:val=""/>
      <w:lvlJc w:val="left"/>
      <w:pPr>
        <w:tabs>
          <w:tab w:val="num" w:pos="360"/>
        </w:tabs>
      </w:pPr>
    </w:lvl>
    <w:lvl w:ilvl="8" w:tplc="C2DAE1B8">
      <w:numFmt w:val="none"/>
      <w:lvlText w:val=""/>
      <w:lvlJc w:val="left"/>
      <w:pPr>
        <w:tabs>
          <w:tab w:val="num" w:pos="360"/>
        </w:tabs>
      </w:pPr>
    </w:lvl>
  </w:abstractNum>
  <w:abstractNum w:abstractNumId="62" w15:restartNumberingAfterBreak="0">
    <w:nsid w:val="7BA07258"/>
    <w:multiLevelType w:val="hybridMultilevel"/>
    <w:tmpl w:val="08620B4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 w15:restartNumberingAfterBreak="0">
    <w:nsid w:val="7CC02D91"/>
    <w:multiLevelType w:val="hybridMultilevel"/>
    <w:tmpl w:val="F8929F42"/>
    <w:lvl w:ilvl="0" w:tplc="A5B212A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9"/>
  </w:num>
  <w:num w:numId="4">
    <w:abstractNumId w:val="56"/>
  </w:num>
  <w:num w:numId="5">
    <w:abstractNumId w:val="34"/>
  </w:num>
  <w:num w:numId="6">
    <w:abstractNumId w:val="1"/>
  </w:num>
  <w:num w:numId="7">
    <w:abstractNumId w:val="47"/>
  </w:num>
  <w:num w:numId="8">
    <w:abstractNumId w:val="51"/>
  </w:num>
  <w:num w:numId="9">
    <w:abstractNumId w:val="62"/>
  </w:num>
  <w:num w:numId="10">
    <w:abstractNumId w:val="42"/>
  </w:num>
  <w:num w:numId="11">
    <w:abstractNumId w:val="6"/>
  </w:num>
  <w:num w:numId="12">
    <w:abstractNumId w:val="13"/>
  </w:num>
  <w:num w:numId="13">
    <w:abstractNumId w:val="21"/>
  </w:num>
  <w:num w:numId="14">
    <w:abstractNumId w:val="0"/>
  </w:num>
  <w:num w:numId="15">
    <w:abstractNumId w:val="54"/>
  </w:num>
  <w:num w:numId="16">
    <w:abstractNumId w:val="45"/>
  </w:num>
  <w:num w:numId="17">
    <w:abstractNumId w:val="63"/>
  </w:num>
  <w:num w:numId="18">
    <w:abstractNumId w:val="61"/>
  </w:num>
  <w:num w:numId="19">
    <w:abstractNumId w:val="41"/>
  </w:num>
  <w:num w:numId="20">
    <w:abstractNumId w:val="2"/>
  </w:num>
  <w:num w:numId="21">
    <w:abstractNumId w:val="30"/>
  </w:num>
  <w:num w:numId="22">
    <w:abstractNumId w:val="37"/>
  </w:num>
  <w:num w:numId="23">
    <w:abstractNumId w:val="22"/>
  </w:num>
  <w:num w:numId="24">
    <w:abstractNumId w:val="35"/>
  </w:num>
  <w:num w:numId="25">
    <w:abstractNumId w:val="17"/>
  </w:num>
  <w:num w:numId="26">
    <w:abstractNumId w:val="25"/>
  </w:num>
  <w:num w:numId="27">
    <w:abstractNumId w:val="11"/>
  </w:num>
  <w:num w:numId="28">
    <w:abstractNumId w:val="58"/>
  </w:num>
  <w:num w:numId="29">
    <w:abstractNumId w:val="64"/>
  </w:num>
  <w:num w:numId="30">
    <w:abstractNumId w:val="4"/>
  </w:num>
  <w:num w:numId="31">
    <w:abstractNumId w:val="14"/>
  </w:num>
  <w:num w:numId="32">
    <w:abstractNumId w:val="50"/>
  </w:num>
  <w:num w:numId="33">
    <w:abstractNumId w:val="28"/>
  </w:num>
  <w:num w:numId="34">
    <w:abstractNumId w:val="48"/>
  </w:num>
  <w:num w:numId="35">
    <w:abstractNumId w:val="57"/>
  </w:num>
  <w:num w:numId="36">
    <w:abstractNumId w:val="49"/>
  </w:num>
  <w:num w:numId="37">
    <w:abstractNumId w:val="55"/>
  </w:num>
  <w:num w:numId="38">
    <w:abstractNumId w:val="18"/>
  </w:num>
  <w:num w:numId="39">
    <w:abstractNumId w:val="29"/>
  </w:num>
  <w:num w:numId="40">
    <w:abstractNumId w:val="38"/>
  </w:num>
  <w:num w:numId="4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2"/>
  </w:num>
  <w:num w:numId="4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  <w:num w:numId="47">
    <w:abstractNumId w:val="5"/>
  </w:num>
  <w:num w:numId="48">
    <w:abstractNumId w:val="10"/>
  </w:num>
  <w:num w:numId="49">
    <w:abstractNumId w:val="33"/>
  </w:num>
  <w:num w:numId="50">
    <w:abstractNumId w:val="60"/>
  </w:num>
  <w:num w:numId="51">
    <w:abstractNumId w:val="39"/>
  </w:num>
  <w:num w:numId="52">
    <w:abstractNumId w:val="53"/>
  </w:num>
  <w:num w:numId="53">
    <w:abstractNumId w:val="52"/>
  </w:num>
  <w:num w:numId="54">
    <w:abstractNumId w:val="23"/>
  </w:num>
  <w:num w:numId="55">
    <w:abstractNumId w:val="43"/>
  </w:num>
  <w:num w:numId="56">
    <w:abstractNumId w:val="20"/>
  </w:num>
  <w:num w:numId="57">
    <w:abstractNumId w:val="24"/>
  </w:num>
  <w:num w:numId="58">
    <w:abstractNumId w:val="36"/>
  </w:num>
  <w:num w:numId="59">
    <w:abstractNumId w:val="59"/>
  </w:num>
  <w:num w:numId="60">
    <w:abstractNumId w:val="15"/>
  </w:num>
  <w:num w:numId="61">
    <w:abstractNumId w:val="26"/>
  </w:num>
  <w:num w:numId="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7"/>
  </w:num>
  <w:num w:numId="64">
    <w:abstractNumId w:val="27"/>
  </w:num>
  <w:num w:numId="65">
    <w:abstractNumId w:val="3"/>
  </w:num>
  <w:num w:numId="66">
    <w:abstractNumId w:val="40"/>
  </w:num>
  <w:num w:numId="67">
    <w:abstractNumId w:val="1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570"/>
    <w:rsid w:val="00006712"/>
    <w:rsid w:val="000121B7"/>
    <w:rsid w:val="000125B9"/>
    <w:rsid w:val="000135C4"/>
    <w:rsid w:val="00030D35"/>
    <w:rsid w:val="00030F01"/>
    <w:rsid w:val="00040BB7"/>
    <w:rsid w:val="00044FBC"/>
    <w:rsid w:val="000507B2"/>
    <w:rsid w:val="000518F7"/>
    <w:rsid w:val="000526EB"/>
    <w:rsid w:val="00054C0D"/>
    <w:rsid w:val="000673CD"/>
    <w:rsid w:val="0007015E"/>
    <w:rsid w:val="00073A3B"/>
    <w:rsid w:val="00074079"/>
    <w:rsid w:val="00076E2F"/>
    <w:rsid w:val="000777AD"/>
    <w:rsid w:val="00084FE2"/>
    <w:rsid w:val="00087569"/>
    <w:rsid w:val="00090305"/>
    <w:rsid w:val="00093490"/>
    <w:rsid w:val="00097AAB"/>
    <w:rsid w:val="000A0126"/>
    <w:rsid w:val="000A1DAC"/>
    <w:rsid w:val="000A5C51"/>
    <w:rsid w:val="000C27EB"/>
    <w:rsid w:val="000D1AD5"/>
    <w:rsid w:val="000D459D"/>
    <w:rsid w:val="000D72C6"/>
    <w:rsid w:val="000D787C"/>
    <w:rsid w:val="000F3594"/>
    <w:rsid w:val="0010362B"/>
    <w:rsid w:val="00104356"/>
    <w:rsid w:val="00107570"/>
    <w:rsid w:val="00113558"/>
    <w:rsid w:val="001139FF"/>
    <w:rsid w:val="00121A28"/>
    <w:rsid w:val="001228D1"/>
    <w:rsid w:val="00125698"/>
    <w:rsid w:val="0014042F"/>
    <w:rsid w:val="0014453B"/>
    <w:rsid w:val="00146280"/>
    <w:rsid w:val="00146649"/>
    <w:rsid w:val="00155F12"/>
    <w:rsid w:val="00160BAD"/>
    <w:rsid w:val="00174CB4"/>
    <w:rsid w:val="00174D35"/>
    <w:rsid w:val="001833B4"/>
    <w:rsid w:val="0018626B"/>
    <w:rsid w:val="0018671C"/>
    <w:rsid w:val="00187CC2"/>
    <w:rsid w:val="00187F92"/>
    <w:rsid w:val="00193A38"/>
    <w:rsid w:val="00193AC2"/>
    <w:rsid w:val="00197542"/>
    <w:rsid w:val="001A035A"/>
    <w:rsid w:val="001A5B0F"/>
    <w:rsid w:val="001B1F4E"/>
    <w:rsid w:val="001B4309"/>
    <w:rsid w:val="001B7463"/>
    <w:rsid w:val="001C2326"/>
    <w:rsid w:val="001C6578"/>
    <w:rsid w:val="001C71B0"/>
    <w:rsid w:val="001D1C6C"/>
    <w:rsid w:val="001D2CE7"/>
    <w:rsid w:val="001E030D"/>
    <w:rsid w:val="001F6CC1"/>
    <w:rsid w:val="00202FDE"/>
    <w:rsid w:val="0020565E"/>
    <w:rsid w:val="0021081B"/>
    <w:rsid w:val="00211C45"/>
    <w:rsid w:val="002145FE"/>
    <w:rsid w:val="0021677A"/>
    <w:rsid w:val="00223EF2"/>
    <w:rsid w:val="0023631A"/>
    <w:rsid w:val="0023687E"/>
    <w:rsid w:val="00241CBF"/>
    <w:rsid w:val="002479A2"/>
    <w:rsid w:val="002542F3"/>
    <w:rsid w:val="002707A0"/>
    <w:rsid w:val="00270B3B"/>
    <w:rsid w:val="00276E1F"/>
    <w:rsid w:val="002807F3"/>
    <w:rsid w:val="00283169"/>
    <w:rsid w:val="002837AB"/>
    <w:rsid w:val="00285F4F"/>
    <w:rsid w:val="002966B1"/>
    <w:rsid w:val="002A0F0A"/>
    <w:rsid w:val="002A27CC"/>
    <w:rsid w:val="002B63B4"/>
    <w:rsid w:val="002B667C"/>
    <w:rsid w:val="002B73A5"/>
    <w:rsid w:val="002C5465"/>
    <w:rsid w:val="002D1750"/>
    <w:rsid w:val="002D72EF"/>
    <w:rsid w:val="002D7B9E"/>
    <w:rsid w:val="002D7C90"/>
    <w:rsid w:val="002E3E83"/>
    <w:rsid w:val="002F6EB8"/>
    <w:rsid w:val="00301D23"/>
    <w:rsid w:val="00304BCE"/>
    <w:rsid w:val="00306DE1"/>
    <w:rsid w:val="00307158"/>
    <w:rsid w:val="0031189F"/>
    <w:rsid w:val="0031356B"/>
    <w:rsid w:val="00313888"/>
    <w:rsid w:val="003144E8"/>
    <w:rsid w:val="00315409"/>
    <w:rsid w:val="00316E50"/>
    <w:rsid w:val="003200B4"/>
    <w:rsid w:val="003240BD"/>
    <w:rsid w:val="00324D28"/>
    <w:rsid w:val="0032575A"/>
    <w:rsid w:val="003328CB"/>
    <w:rsid w:val="00334FF6"/>
    <w:rsid w:val="00342542"/>
    <w:rsid w:val="00344D26"/>
    <w:rsid w:val="003454FA"/>
    <w:rsid w:val="00355838"/>
    <w:rsid w:val="003570A7"/>
    <w:rsid w:val="003726AF"/>
    <w:rsid w:val="00372E64"/>
    <w:rsid w:val="00374378"/>
    <w:rsid w:val="0037663F"/>
    <w:rsid w:val="00376862"/>
    <w:rsid w:val="003818D4"/>
    <w:rsid w:val="00383F0E"/>
    <w:rsid w:val="003A0172"/>
    <w:rsid w:val="003A1257"/>
    <w:rsid w:val="003B1B29"/>
    <w:rsid w:val="003B1FC8"/>
    <w:rsid w:val="003B3F46"/>
    <w:rsid w:val="003B5B37"/>
    <w:rsid w:val="003B6A45"/>
    <w:rsid w:val="003C0F18"/>
    <w:rsid w:val="003C158F"/>
    <w:rsid w:val="003C6060"/>
    <w:rsid w:val="003C6154"/>
    <w:rsid w:val="003C61F0"/>
    <w:rsid w:val="003C688F"/>
    <w:rsid w:val="003C6EEB"/>
    <w:rsid w:val="003E2782"/>
    <w:rsid w:val="003E793F"/>
    <w:rsid w:val="003E7E74"/>
    <w:rsid w:val="003F1EF2"/>
    <w:rsid w:val="004015E8"/>
    <w:rsid w:val="0041671B"/>
    <w:rsid w:val="004167D9"/>
    <w:rsid w:val="00417284"/>
    <w:rsid w:val="0042170D"/>
    <w:rsid w:val="004273A3"/>
    <w:rsid w:val="00427B6F"/>
    <w:rsid w:val="00430891"/>
    <w:rsid w:val="00432CCF"/>
    <w:rsid w:val="004360BC"/>
    <w:rsid w:val="004417C0"/>
    <w:rsid w:val="00442FC0"/>
    <w:rsid w:val="00443A26"/>
    <w:rsid w:val="00445909"/>
    <w:rsid w:val="00451EFB"/>
    <w:rsid w:val="0045542C"/>
    <w:rsid w:val="0046268A"/>
    <w:rsid w:val="00472B2A"/>
    <w:rsid w:val="0047436B"/>
    <w:rsid w:val="00475E92"/>
    <w:rsid w:val="00481DCF"/>
    <w:rsid w:val="00483C08"/>
    <w:rsid w:val="004919CB"/>
    <w:rsid w:val="0049365E"/>
    <w:rsid w:val="00495201"/>
    <w:rsid w:val="00497767"/>
    <w:rsid w:val="004A01D9"/>
    <w:rsid w:val="004A5C39"/>
    <w:rsid w:val="004B26F7"/>
    <w:rsid w:val="004B5E1F"/>
    <w:rsid w:val="004B612A"/>
    <w:rsid w:val="004C270D"/>
    <w:rsid w:val="004C2D2D"/>
    <w:rsid w:val="004C6DDB"/>
    <w:rsid w:val="004D16E8"/>
    <w:rsid w:val="004D75A4"/>
    <w:rsid w:val="004D7908"/>
    <w:rsid w:val="004E0031"/>
    <w:rsid w:val="004E774F"/>
    <w:rsid w:val="004F0D77"/>
    <w:rsid w:val="004F30C8"/>
    <w:rsid w:val="005001FB"/>
    <w:rsid w:val="00501FDC"/>
    <w:rsid w:val="0050352D"/>
    <w:rsid w:val="00510D6A"/>
    <w:rsid w:val="0051115F"/>
    <w:rsid w:val="00512D79"/>
    <w:rsid w:val="00515995"/>
    <w:rsid w:val="0052759C"/>
    <w:rsid w:val="00530F07"/>
    <w:rsid w:val="00531363"/>
    <w:rsid w:val="005336FD"/>
    <w:rsid w:val="00537063"/>
    <w:rsid w:val="0054002C"/>
    <w:rsid w:val="00542D6C"/>
    <w:rsid w:val="0054436B"/>
    <w:rsid w:val="00546CA0"/>
    <w:rsid w:val="00546EA5"/>
    <w:rsid w:val="0055539C"/>
    <w:rsid w:val="005561DD"/>
    <w:rsid w:val="00560DEA"/>
    <w:rsid w:val="0056773A"/>
    <w:rsid w:val="00570122"/>
    <w:rsid w:val="00575F54"/>
    <w:rsid w:val="00587F50"/>
    <w:rsid w:val="005931A0"/>
    <w:rsid w:val="005B204A"/>
    <w:rsid w:val="005B3A0B"/>
    <w:rsid w:val="005B4F5F"/>
    <w:rsid w:val="005D01B9"/>
    <w:rsid w:val="005D07FD"/>
    <w:rsid w:val="005D1E6A"/>
    <w:rsid w:val="005D28F5"/>
    <w:rsid w:val="005D50CE"/>
    <w:rsid w:val="005D5A73"/>
    <w:rsid w:val="005D6AD5"/>
    <w:rsid w:val="005E7FD8"/>
    <w:rsid w:val="005F6078"/>
    <w:rsid w:val="006006C7"/>
    <w:rsid w:val="00600F65"/>
    <w:rsid w:val="006053FB"/>
    <w:rsid w:val="006068D6"/>
    <w:rsid w:val="00612CF3"/>
    <w:rsid w:val="00615B06"/>
    <w:rsid w:val="00624C06"/>
    <w:rsid w:val="00632BF1"/>
    <w:rsid w:val="00637205"/>
    <w:rsid w:val="0064034E"/>
    <w:rsid w:val="006430DB"/>
    <w:rsid w:val="00645053"/>
    <w:rsid w:val="006475DD"/>
    <w:rsid w:val="00652531"/>
    <w:rsid w:val="00654513"/>
    <w:rsid w:val="00656986"/>
    <w:rsid w:val="006616EE"/>
    <w:rsid w:val="00664317"/>
    <w:rsid w:val="00671E9C"/>
    <w:rsid w:val="00673C47"/>
    <w:rsid w:val="00674103"/>
    <w:rsid w:val="006769F9"/>
    <w:rsid w:val="00682A5B"/>
    <w:rsid w:val="006839FF"/>
    <w:rsid w:val="00695339"/>
    <w:rsid w:val="006A2855"/>
    <w:rsid w:val="006A60A4"/>
    <w:rsid w:val="006A757F"/>
    <w:rsid w:val="006A7EF2"/>
    <w:rsid w:val="006B2244"/>
    <w:rsid w:val="006B5BAD"/>
    <w:rsid w:val="006C2379"/>
    <w:rsid w:val="006C4BD5"/>
    <w:rsid w:val="006C5443"/>
    <w:rsid w:val="006C5D80"/>
    <w:rsid w:val="006D00D6"/>
    <w:rsid w:val="006D1B30"/>
    <w:rsid w:val="006D74F1"/>
    <w:rsid w:val="006E1526"/>
    <w:rsid w:val="006E6D32"/>
    <w:rsid w:val="006E7ED3"/>
    <w:rsid w:val="006F2659"/>
    <w:rsid w:val="006F27EE"/>
    <w:rsid w:val="006F3FBB"/>
    <w:rsid w:val="006F6327"/>
    <w:rsid w:val="007021C2"/>
    <w:rsid w:val="00704E7B"/>
    <w:rsid w:val="00706B87"/>
    <w:rsid w:val="00712461"/>
    <w:rsid w:val="007144ED"/>
    <w:rsid w:val="0071640E"/>
    <w:rsid w:val="00726F47"/>
    <w:rsid w:val="00733825"/>
    <w:rsid w:val="00735595"/>
    <w:rsid w:val="00735BE5"/>
    <w:rsid w:val="00744208"/>
    <w:rsid w:val="00747466"/>
    <w:rsid w:val="0075182C"/>
    <w:rsid w:val="00763062"/>
    <w:rsid w:val="00765697"/>
    <w:rsid w:val="007676D8"/>
    <w:rsid w:val="00776169"/>
    <w:rsid w:val="0078059A"/>
    <w:rsid w:val="00781591"/>
    <w:rsid w:val="007845EB"/>
    <w:rsid w:val="007A4F66"/>
    <w:rsid w:val="007A574B"/>
    <w:rsid w:val="007A7CB4"/>
    <w:rsid w:val="007B6D4E"/>
    <w:rsid w:val="007C25BD"/>
    <w:rsid w:val="007C25DC"/>
    <w:rsid w:val="007C2969"/>
    <w:rsid w:val="007D5801"/>
    <w:rsid w:val="007D6ABC"/>
    <w:rsid w:val="007E5F95"/>
    <w:rsid w:val="007E7515"/>
    <w:rsid w:val="007F4993"/>
    <w:rsid w:val="007F5377"/>
    <w:rsid w:val="007F6C8D"/>
    <w:rsid w:val="008014CD"/>
    <w:rsid w:val="0081097E"/>
    <w:rsid w:val="00817431"/>
    <w:rsid w:val="00821D3D"/>
    <w:rsid w:val="008265B2"/>
    <w:rsid w:val="00841663"/>
    <w:rsid w:val="008674DD"/>
    <w:rsid w:val="00874C6A"/>
    <w:rsid w:val="0087549C"/>
    <w:rsid w:val="008776F4"/>
    <w:rsid w:val="00883499"/>
    <w:rsid w:val="0089166B"/>
    <w:rsid w:val="00892AE7"/>
    <w:rsid w:val="008A0952"/>
    <w:rsid w:val="008A7C34"/>
    <w:rsid w:val="008B5D1A"/>
    <w:rsid w:val="008C178C"/>
    <w:rsid w:val="008C19F8"/>
    <w:rsid w:val="008C6ADC"/>
    <w:rsid w:val="008C6B9F"/>
    <w:rsid w:val="008D1085"/>
    <w:rsid w:val="008D1F03"/>
    <w:rsid w:val="008E4C8B"/>
    <w:rsid w:val="008F2D3B"/>
    <w:rsid w:val="008F3AEF"/>
    <w:rsid w:val="008F3B1E"/>
    <w:rsid w:val="008F3D3B"/>
    <w:rsid w:val="008F4009"/>
    <w:rsid w:val="00901F38"/>
    <w:rsid w:val="00902C06"/>
    <w:rsid w:val="00904D37"/>
    <w:rsid w:val="00905C78"/>
    <w:rsid w:val="00905F87"/>
    <w:rsid w:val="00907D45"/>
    <w:rsid w:val="00910B33"/>
    <w:rsid w:val="0091448C"/>
    <w:rsid w:val="00917B69"/>
    <w:rsid w:val="009216CE"/>
    <w:rsid w:val="0092418C"/>
    <w:rsid w:val="0092423A"/>
    <w:rsid w:val="00927ADE"/>
    <w:rsid w:val="00932E1B"/>
    <w:rsid w:val="009337CD"/>
    <w:rsid w:val="00942233"/>
    <w:rsid w:val="00943E5F"/>
    <w:rsid w:val="00951236"/>
    <w:rsid w:val="009532B7"/>
    <w:rsid w:val="009561EE"/>
    <w:rsid w:val="00963948"/>
    <w:rsid w:val="00970EC8"/>
    <w:rsid w:val="0097253D"/>
    <w:rsid w:val="00976CDB"/>
    <w:rsid w:val="009803B7"/>
    <w:rsid w:val="009813B6"/>
    <w:rsid w:val="009846DE"/>
    <w:rsid w:val="00993B37"/>
    <w:rsid w:val="00993DE4"/>
    <w:rsid w:val="009950F1"/>
    <w:rsid w:val="009A0992"/>
    <w:rsid w:val="009A0EB4"/>
    <w:rsid w:val="009A3620"/>
    <w:rsid w:val="009A63B9"/>
    <w:rsid w:val="009C01CD"/>
    <w:rsid w:val="009C2F7D"/>
    <w:rsid w:val="009C774F"/>
    <w:rsid w:val="009D0DC1"/>
    <w:rsid w:val="009D30D3"/>
    <w:rsid w:val="009D4214"/>
    <w:rsid w:val="009E0A96"/>
    <w:rsid w:val="009E45B1"/>
    <w:rsid w:val="009E5D85"/>
    <w:rsid w:val="009E6433"/>
    <w:rsid w:val="009F0476"/>
    <w:rsid w:val="009F466D"/>
    <w:rsid w:val="00A073A2"/>
    <w:rsid w:val="00A07887"/>
    <w:rsid w:val="00A15393"/>
    <w:rsid w:val="00A15AEB"/>
    <w:rsid w:val="00A27B6F"/>
    <w:rsid w:val="00A3002F"/>
    <w:rsid w:val="00A311F5"/>
    <w:rsid w:val="00A35F19"/>
    <w:rsid w:val="00A3648F"/>
    <w:rsid w:val="00A45F7B"/>
    <w:rsid w:val="00A47626"/>
    <w:rsid w:val="00A52658"/>
    <w:rsid w:val="00A538C8"/>
    <w:rsid w:val="00A55654"/>
    <w:rsid w:val="00A56561"/>
    <w:rsid w:val="00A60A79"/>
    <w:rsid w:val="00A62C28"/>
    <w:rsid w:val="00A6354D"/>
    <w:rsid w:val="00A7705C"/>
    <w:rsid w:val="00A80970"/>
    <w:rsid w:val="00A874E2"/>
    <w:rsid w:val="00A91230"/>
    <w:rsid w:val="00A91910"/>
    <w:rsid w:val="00A93978"/>
    <w:rsid w:val="00A95015"/>
    <w:rsid w:val="00A958DC"/>
    <w:rsid w:val="00AA2EE0"/>
    <w:rsid w:val="00AA67E7"/>
    <w:rsid w:val="00AB36DC"/>
    <w:rsid w:val="00AB56D3"/>
    <w:rsid w:val="00AC4603"/>
    <w:rsid w:val="00AC5CB0"/>
    <w:rsid w:val="00AC72FE"/>
    <w:rsid w:val="00AD1E4D"/>
    <w:rsid w:val="00AD3E91"/>
    <w:rsid w:val="00AF36B6"/>
    <w:rsid w:val="00B00D87"/>
    <w:rsid w:val="00B01BA7"/>
    <w:rsid w:val="00B0411F"/>
    <w:rsid w:val="00B06D93"/>
    <w:rsid w:val="00B06E6F"/>
    <w:rsid w:val="00B1318E"/>
    <w:rsid w:val="00B14A3D"/>
    <w:rsid w:val="00B1543F"/>
    <w:rsid w:val="00B17DDA"/>
    <w:rsid w:val="00B2375B"/>
    <w:rsid w:val="00B306A4"/>
    <w:rsid w:val="00B307BD"/>
    <w:rsid w:val="00B310EE"/>
    <w:rsid w:val="00B311E3"/>
    <w:rsid w:val="00B3244A"/>
    <w:rsid w:val="00B358BE"/>
    <w:rsid w:val="00B412E5"/>
    <w:rsid w:val="00B44B42"/>
    <w:rsid w:val="00B47AD7"/>
    <w:rsid w:val="00B52E2A"/>
    <w:rsid w:val="00B55698"/>
    <w:rsid w:val="00B56909"/>
    <w:rsid w:val="00B60300"/>
    <w:rsid w:val="00B63C53"/>
    <w:rsid w:val="00B64CAE"/>
    <w:rsid w:val="00B64DE1"/>
    <w:rsid w:val="00B6703A"/>
    <w:rsid w:val="00B7129C"/>
    <w:rsid w:val="00B71C48"/>
    <w:rsid w:val="00B759FC"/>
    <w:rsid w:val="00B768A4"/>
    <w:rsid w:val="00B77491"/>
    <w:rsid w:val="00B77BD4"/>
    <w:rsid w:val="00B80AD2"/>
    <w:rsid w:val="00B82A58"/>
    <w:rsid w:val="00B8389A"/>
    <w:rsid w:val="00B878E5"/>
    <w:rsid w:val="00B87E39"/>
    <w:rsid w:val="00B9010E"/>
    <w:rsid w:val="00B90244"/>
    <w:rsid w:val="00B91480"/>
    <w:rsid w:val="00B95964"/>
    <w:rsid w:val="00BA58C8"/>
    <w:rsid w:val="00BB3ED5"/>
    <w:rsid w:val="00BB7AB0"/>
    <w:rsid w:val="00BD1F35"/>
    <w:rsid w:val="00BD2ED8"/>
    <w:rsid w:val="00BD347F"/>
    <w:rsid w:val="00BD5630"/>
    <w:rsid w:val="00BE4873"/>
    <w:rsid w:val="00BF0C28"/>
    <w:rsid w:val="00BF4BFC"/>
    <w:rsid w:val="00BF6236"/>
    <w:rsid w:val="00C1199A"/>
    <w:rsid w:val="00C1239B"/>
    <w:rsid w:val="00C13721"/>
    <w:rsid w:val="00C15C56"/>
    <w:rsid w:val="00C210A6"/>
    <w:rsid w:val="00C2360A"/>
    <w:rsid w:val="00C34680"/>
    <w:rsid w:val="00C3536D"/>
    <w:rsid w:val="00C41E05"/>
    <w:rsid w:val="00C519F3"/>
    <w:rsid w:val="00C52252"/>
    <w:rsid w:val="00C54517"/>
    <w:rsid w:val="00C63749"/>
    <w:rsid w:val="00C63DE6"/>
    <w:rsid w:val="00C65054"/>
    <w:rsid w:val="00C73360"/>
    <w:rsid w:val="00C80C5B"/>
    <w:rsid w:val="00C843D4"/>
    <w:rsid w:val="00C92165"/>
    <w:rsid w:val="00C922FE"/>
    <w:rsid w:val="00C92F11"/>
    <w:rsid w:val="00C9782A"/>
    <w:rsid w:val="00CA2CDF"/>
    <w:rsid w:val="00CA5519"/>
    <w:rsid w:val="00CB600E"/>
    <w:rsid w:val="00CC2EF8"/>
    <w:rsid w:val="00CC3142"/>
    <w:rsid w:val="00CC4E13"/>
    <w:rsid w:val="00CC56A4"/>
    <w:rsid w:val="00CD153E"/>
    <w:rsid w:val="00CD30C5"/>
    <w:rsid w:val="00CD3D51"/>
    <w:rsid w:val="00CD56B1"/>
    <w:rsid w:val="00CD7B96"/>
    <w:rsid w:val="00CE1ECE"/>
    <w:rsid w:val="00CE63C2"/>
    <w:rsid w:val="00CE71CE"/>
    <w:rsid w:val="00CF2EE6"/>
    <w:rsid w:val="00CF54A4"/>
    <w:rsid w:val="00CF6DDE"/>
    <w:rsid w:val="00D00E44"/>
    <w:rsid w:val="00D051F1"/>
    <w:rsid w:val="00D06165"/>
    <w:rsid w:val="00D07F80"/>
    <w:rsid w:val="00D11EBE"/>
    <w:rsid w:val="00D25C48"/>
    <w:rsid w:val="00D314D5"/>
    <w:rsid w:val="00D329EB"/>
    <w:rsid w:val="00D400C5"/>
    <w:rsid w:val="00D40D68"/>
    <w:rsid w:val="00D51C7B"/>
    <w:rsid w:val="00D522C7"/>
    <w:rsid w:val="00D5237E"/>
    <w:rsid w:val="00D53C79"/>
    <w:rsid w:val="00D64445"/>
    <w:rsid w:val="00D70FB1"/>
    <w:rsid w:val="00D72FF2"/>
    <w:rsid w:val="00D74598"/>
    <w:rsid w:val="00D76331"/>
    <w:rsid w:val="00D81DB8"/>
    <w:rsid w:val="00D829CD"/>
    <w:rsid w:val="00D83EF8"/>
    <w:rsid w:val="00D87797"/>
    <w:rsid w:val="00D90309"/>
    <w:rsid w:val="00DA0CBF"/>
    <w:rsid w:val="00DA19DE"/>
    <w:rsid w:val="00DA5F1B"/>
    <w:rsid w:val="00DA6057"/>
    <w:rsid w:val="00DA6717"/>
    <w:rsid w:val="00DB408E"/>
    <w:rsid w:val="00DC7208"/>
    <w:rsid w:val="00DD22B4"/>
    <w:rsid w:val="00DD76CC"/>
    <w:rsid w:val="00DF02C8"/>
    <w:rsid w:val="00DF170B"/>
    <w:rsid w:val="00DF36D9"/>
    <w:rsid w:val="00DF6B24"/>
    <w:rsid w:val="00DF73C9"/>
    <w:rsid w:val="00DF79E8"/>
    <w:rsid w:val="00E04D60"/>
    <w:rsid w:val="00E05099"/>
    <w:rsid w:val="00E10315"/>
    <w:rsid w:val="00E11B97"/>
    <w:rsid w:val="00E12886"/>
    <w:rsid w:val="00E142F6"/>
    <w:rsid w:val="00E206A6"/>
    <w:rsid w:val="00E2081E"/>
    <w:rsid w:val="00E21FE9"/>
    <w:rsid w:val="00E2343C"/>
    <w:rsid w:val="00E23EFB"/>
    <w:rsid w:val="00E267F7"/>
    <w:rsid w:val="00E2707C"/>
    <w:rsid w:val="00E3137D"/>
    <w:rsid w:val="00E34019"/>
    <w:rsid w:val="00E342C5"/>
    <w:rsid w:val="00E35C30"/>
    <w:rsid w:val="00E36764"/>
    <w:rsid w:val="00E37CE9"/>
    <w:rsid w:val="00E4266E"/>
    <w:rsid w:val="00E4689C"/>
    <w:rsid w:val="00E47073"/>
    <w:rsid w:val="00E47636"/>
    <w:rsid w:val="00E62C26"/>
    <w:rsid w:val="00E642C1"/>
    <w:rsid w:val="00E672E3"/>
    <w:rsid w:val="00E67ED2"/>
    <w:rsid w:val="00E83CAF"/>
    <w:rsid w:val="00E84130"/>
    <w:rsid w:val="00E9752C"/>
    <w:rsid w:val="00EA3F08"/>
    <w:rsid w:val="00EC0061"/>
    <w:rsid w:val="00EC33ED"/>
    <w:rsid w:val="00EC3D1A"/>
    <w:rsid w:val="00ED28FF"/>
    <w:rsid w:val="00ED3D33"/>
    <w:rsid w:val="00ED48A0"/>
    <w:rsid w:val="00EE32F5"/>
    <w:rsid w:val="00EE40F3"/>
    <w:rsid w:val="00EE7A0A"/>
    <w:rsid w:val="00EF532D"/>
    <w:rsid w:val="00EF7588"/>
    <w:rsid w:val="00EF7DCB"/>
    <w:rsid w:val="00F03CB6"/>
    <w:rsid w:val="00F05FD4"/>
    <w:rsid w:val="00F11140"/>
    <w:rsid w:val="00F2278B"/>
    <w:rsid w:val="00F22B3D"/>
    <w:rsid w:val="00F24813"/>
    <w:rsid w:val="00F25E0C"/>
    <w:rsid w:val="00F32560"/>
    <w:rsid w:val="00F35F64"/>
    <w:rsid w:val="00F36DC8"/>
    <w:rsid w:val="00F42F37"/>
    <w:rsid w:val="00F461A9"/>
    <w:rsid w:val="00F47F48"/>
    <w:rsid w:val="00F517ED"/>
    <w:rsid w:val="00F53C33"/>
    <w:rsid w:val="00F621C8"/>
    <w:rsid w:val="00F66B2C"/>
    <w:rsid w:val="00F70EEC"/>
    <w:rsid w:val="00F73453"/>
    <w:rsid w:val="00F73B92"/>
    <w:rsid w:val="00F74CB3"/>
    <w:rsid w:val="00F8306F"/>
    <w:rsid w:val="00F8370C"/>
    <w:rsid w:val="00F86152"/>
    <w:rsid w:val="00F86178"/>
    <w:rsid w:val="00F866E8"/>
    <w:rsid w:val="00F95970"/>
    <w:rsid w:val="00F959B4"/>
    <w:rsid w:val="00F96DD0"/>
    <w:rsid w:val="00FB00BC"/>
    <w:rsid w:val="00FB1FFC"/>
    <w:rsid w:val="00FB402A"/>
    <w:rsid w:val="00FB7D5F"/>
    <w:rsid w:val="00FC0611"/>
    <w:rsid w:val="00FC1AD0"/>
    <w:rsid w:val="00FC27C4"/>
    <w:rsid w:val="00FC45B4"/>
    <w:rsid w:val="00FD086A"/>
    <w:rsid w:val="00FD2D9D"/>
    <w:rsid w:val="00FD4C0D"/>
    <w:rsid w:val="00FD6506"/>
    <w:rsid w:val="00FD696B"/>
    <w:rsid w:val="00FD729D"/>
    <w:rsid w:val="00FE0A57"/>
    <w:rsid w:val="00FE756C"/>
    <w:rsid w:val="00FF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val="x-none"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val="x-none" w:eastAsia="cs-CZ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4273A3"/>
    <w:pPr>
      <w:numPr>
        <w:numId w:val="8"/>
      </w:numPr>
      <w:spacing w:after="0" w:line="360" w:lineRule="auto"/>
      <w:jc w:val="both"/>
      <w:pPrChange w:id="0" w:author="Autor">
        <w:pPr>
          <w:numPr>
            <w:numId w:val="8"/>
          </w:numPr>
          <w:tabs>
            <w:tab w:val="num" w:pos="680"/>
          </w:tabs>
          <w:spacing w:line="360" w:lineRule="auto"/>
          <w:ind w:left="680" w:hanging="680"/>
          <w:jc w:val="both"/>
        </w:pPr>
      </w:pPrChange>
    </w:pPr>
    <w:rPr>
      <w:rFonts w:ascii="Arial" w:eastAsia="Times New Roman" w:hAnsi="Arial"/>
      <w:b/>
      <w:sz w:val="24"/>
      <w:szCs w:val="20"/>
      <w:u w:val="single"/>
      <w:lang w:eastAsia="sk-SK"/>
      <w:rPrChange w:id="0" w:author="Autor">
        <w:rPr>
          <w:rFonts w:ascii="Arial" w:hAnsi="Arial"/>
          <w:b/>
          <w:sz w:val="24"/>
          <w:u w:val="single"/>
          <w:lang w:val="sk-SK" w:eastAsia="sk-SK" w:bidi="ar-SA"/>
        </w:rPr>
      </w:rPrChange>
    </w:rPr>
  </w:style>
  <w:style w:type="paragraph" w:customStyle="1" w:styleId="ODS">
    <w:name w:val="ODS."/>
    <w:basedOn w:val="Nadpis2"/>
    <w:rsid w:val="004273A3"/>
    <w:pPr>
      <w:numPr>
        <w:ilvl w:val="1"/>
        <w:numId w:val="8"/>
      </w:numPr>
      <w:spacing w:before="0" w:after="0" w:line="360" w:lineRule="auto"/>
      <w:jc w:val="both"/>
      <w:pPrChange w:id="1" w:author="Autor">
        <w:pPr>
          <w:keepNext/>
          <w:numPr>
            <w:ilvl w:val="1"/>
            <w:numId w:val="8"/>
          </w:numPr>
          <w:tabs>
            <w:tab w:val="num" w:pos="680"/>
          </w:tabs>
          <w:spacing w:line="360" w:lineRule="auto"/>
          <w:ind w:left="680" w:hanging="680"/>
          <w:jc w:val="both"/>
          <w:outlineLvl w:val="1"/>
        </w:pPr>
      </w:pPrChange>
    </w:pPr>
    <w:rPr>
      <w:b w:val="0"/>
      <w:bCs w:val="0"/>
      <w:i w:val="0"/>
      <w:iCs w:val="0"/>
      <w:sz w:val="22"/>
      <w:szCs w:val="20"/>
      <w:rPrChange w:id="1" w:author="Autor">
        <w:rPr>
          <w:rFonts w:ascii="Arial" w:hAnsi="Arial"/>
          <w:sz w:val="22"/>
          <w:lang w:val="x-none" w:eastAsia="x-none" w:bidi="ar-SA"/>
        </w:rPr>
      </w:rPrChange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4273A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  <w:pPrChange w:id="2" w:author="Autor">
        <w:pPr>
          <w:keepNext/>
          <w:numPr>
            <w:numId w:val="19"/>
          </w:numPr>
          <w:tabs>
            <w:tab w:val="num" w:pos="720"/>
          </w:tabs>
          <w:spacing w:before="240" w:line="260" w:lineRule="atLeast"/>
          <w:ind w:left="720" w:hanging="720"/>
          <w:jc w:val="both"/>
          <w:outlineLvl w:val="0"/>
        </w:pPr>
      </w:pPrChange>
    </w:pPr>
    <w:rPr>
      <w:rFonts w:ascii="Times New Roman" w:eastAsia="SimSun" w:hAnsi="Times New Roman"/>
      <w:b/>
      <w:caps/>
      <w:kern w:val="28"/>
      <w:rPrChange w:id="2" w:author="Autor">
        <w:rPr>
          <w:rFonts w:eastAsia="SimSun"/>
          <w:b/>
          <w:caps/>
          <w:kern w:val="28"/>
          <w:sz w:val="22"/>
          <w:szCs w:val="22"/>
          <w:lang w:val="sk-SK" w:eastAsia="en-US" w:bidi="ar-SA"/>
        </w:rPr>
      </w:rPrChange>
    </w:rPr>
  </w:style>
  <w:style w:type="paragraph" w:customStyle="1" w:styleId="AOHead2">
    <w:name w:val="AOHead2"/>
    <w:basedOn w:val="Normlny"/>
    <w:next w:val="Normlny"/>
    <w:rsid w:val="004273A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  <w:pPrChange w:id="3" w:author="Autor">
        <w:pPr>
          <w:keepNext/>
          <w:numPr>
            <w:ilvl w:val="1"/>
            <w:numId w:val="19"/>
          </w:numPr>
          <w:tabs>
            <w:tab w:val="num" w:pos="720"/>
          </w:tabs>
          <w:spacing w:before="240" w:line="260" w:lineRule="atLeast"/>
          <w:ind w:left="720" w:hanging="720"/>
          <w:jc w:val="both"/>
          <w:outlineLvl w:val="1"/>
        </w:pPr>
      </w:pPrChange>
    </w:pPr>
    <w:rPr>
      <w:rFonts w:ascii="Times New Roman" w:eastAsia="SimSun" w:hAnsi="Times New Roman"/>
      <w:b/>
      <w:rPrChange w:id="3" w:author="Autor">
        <w:rPr>
          <w:rFonts w:eastAsia="SimSun"/>
          <w:b/>
          <w:sz w:val="22"/>
          <w:szCs w:val="22"/>
          <w:lang w:val="sk-SK" w:eastAsia="en-US" w:bidi="ar-SA"/>
        </w:rPr>
      </w:rPrChange>
    </w:rPr>
  </w:style>
  <w:style w:type="paragraph" w:customStyle="1" w:styleId="AOHead3">
    <w:name w:val="AOHead3"/>
    <w:basedOn w:val="Normlny"/>
    <w:next w:val="Normlny"/>
    <w:rsid w:val="004273A3"/>
    <w:pPr>
      <w:tabs>
        <w:tab w:val="num" w:pos="1440"/>
      </w:tabs>
      <w:spacing w:before="240" w:after="0" w:line="260" w:lineRule="atLeast"/>
      <w:ind w:left="1440" w:hanging="720"/>
      <w:jc w:val="both"/>
      <w:outlineLvl w:val="2"/>
      <w:pPrChange w:id="4" w:author="Autor">
        <w:pPr>
          <w:numPr>
            <w:ilvl w:val="2"/>
            <w:numId w:val="19"/>
          </w:numPr>
          <w:tabs>
            <w:tab w:val="num" w:pos="1440"/>
          </w:tabs>
          <w:spacing w:before="240" w:line="260" w:lineRule="atLeast"/>
          <w:ind w:left="1440" w:hanging="720"/>
          <w:jc w:val="both"/>
          <w:outlineLvl w:val="2"/>
        </w:pPr>
      </w:pPrChange>
    </w:pPr>
    <w:rPr>
      <w:rFonts w:ascii="Times New Roman" w:eastAsia="SimSun" w:hAnsi="Times New Roman"/>
      <w:rPrChange w:id="4" w:author="Autor">
        <w:rPr>
          <w:rFonts w:eastAsia="SimSun"/>
          <w:sz w:val="22"/>
          <w:szCs w:val="22"/>
          <w:lang w:val="sk-SK" w:eastAsia="en-US" w:bidi="ar-SA"/>
        </w:rPr>
      </w:rPrChange>
    </w:rPr>
  </w:style>
  <w:style w:type="paragraph" w:customStyle="1" w:styleId="AOHead4">
    <w:name w:val="AOHead4"/>
    <w:basedOn w:val="Normlny"/>
    <w:next w:val="Normlny"/>
    <w:rsid w:val="004273A3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  <w:pPrChange w:id="5" w:author="Autor">
        <w:pPr>
          <w:numPr>
            <w:numId w:val="19"/>
          </w:numPr>
          <w:tabs>
            <w:tab w:val="num" w:pos="2160"/>
          </w:tabs>
          <w:spacing w:before="240" w:line="260" w:lineRule="atLeast"/>
          <w:ind w:left="2160" w:hanging="720"/>
          <w:jc w:val="both"/>
          <w:outlineLvl w:val="3"/>
        </w:pPr>
      </w:pPrChange>
    </w:pPr>
    <w:rPr>
      <w:rFonts w:ascii="Times New Roman" w:eastAsia="SimSun" w:hAnsi="Times New Roman"/>
      <w:rPrChange w:id="5" w:author="Autor">
        <w:rPr>
          <w:rFonts w:eastAsia="SimSun"/>
          <w:sz w:val="22"/>
          <w:szCs w:val="22"/>
          <w:lang w:val="sk-SK" w:eastAsia="en-US" w:bidi="ar-SA"/>
        </w:rPr>
      </w:rPrChange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4273A3"/>
    <w:pPr>
      <w:numPr>
        <w:ilvl w:val="5"/>
      </w:numPr>
      <w:tabs>
        <w:tab w:val="clear" w:pos="3600"/>
      </w:tabs>
      <w:ind w:left="720" w:firstLine="0"/>
      <w:outlineLvl w:val="6"/>
      <w:pPrChange w:id="6" w:author="Autor">
        <w:pPr>
          <w:numPr>
            <w:ilvl w:val="5"/>
            <w:numId w:val="19"/>
          </w:numPr>
          <w:spacing w:before="240" w:line="260" w:lineRule="atLeast"/>
          <w:ind w:left="720"/>
          <w:jc w:val="both"/>
          <w:outlineLvl w:val="6"/>
        </w:pPr>
      </w:pPrChange>
    </w:pPr>
    <w:rPr>
      <w:rPrChange w:id="6" w:author="Autor">
        <w:rPr>
          <w:rFonts w:eastAsia="SimSun"/>
          <w:sz w:val="22"/>
          <w:szCs w:val="22"/>
          <w:lang w:val="sk-SK" w:eastAsia="en-US" w:bidi="ar-SA"/>
        </w:rPr>
      </w:rPrChange>
    </w:r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0">
    <w:name w:val="Char Char1"/>
    <w:basedOn w:val="Normlny"/>
    <w:rsid w:val="004273A3"/>
    <w:pPr>
      <w:spacing w:after="160" w:line="240" w:lineRule="exact"/>
      <w:ind w:firstLine="720"/>
      <w:pPrChange w:id="7" w:author="Autor">
        <w:pPr>
          <w:spacing w:after="160" w:line="240" w:lineRule="exact"/>
        </w:pPr>
      </w:pPrChange>
    </w:pPr>
    <w:rPr>
      <w:rFonts w:ascii="Tahoma" w:eastAsia="Times New Roman" w:hAnsi="Tahoma"/>
      <w:sz w:val="20"/>
      <w:szCs w:val="20"/>
      <w:rPrChange w:id="7" w:author="Autor">
        <w:rPr>
          <w:rFonts w:ascii="Tahoma" w:hAnsi="Tahoma" w:cs="Tahoma"/>
          <w:lang w:val="sk-SK" w:eastAsia="en-US" w:bidi="ar-SA"/>
        </w:rPr>
      </w:rPrChange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  <w:lang w:val="x-none" w:eastAsia="x-none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  <w:style w:type="paragraph" w:customStyle="1" w:styleId="CharCharCharCharCharCharCharCharCharCharCharChar0">
    <w:name w:val=" Char Char Char Char Char Char Char Char Char Char Char Char"/>
    <w:basedOn w:val="Normlny"/>
    <w:rsid w:val="004273A3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0">
    <w:name w:val=" Char Char Char"/>
    <w:basedOn w:val="Normlny"/>
    <w:rsid w:val="004273A3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0">
    <w:name w:val=" Char Char Char Char Car Car Char Char Char"/>
    <w:basedOn w:val="Normlny"/>
    <w:rsid w:val="004273A3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1">
    <w:name w:val=" Char Char1"/>
    <w:basedOn w:val="Normlny"/>
    <w:rsid w:val="004273A3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ListParagraph">
    <w:name w:val="List Paragraph"/>
    <w:basedOn w:val="Normlny"/>
    <w:rsid w:val="004273A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CharChar40">
    <w:name w:val=" Char Char4"/>
    <w:semiHidden/>
    <w:locked/>
    <w:rsid w:val="004273A3"/>
    <w:rPr>
      <w:lang w:val="sk-SK" w:eastAsia="sk-SK" w:bidi="ar-SA"/>
    </w:rPr>
  </w:style>
  <w:style w:type="paragraph" w:customStyle="1" w:styleId="NoSpacing">
    <w:name w:val="No Spacing"/>
    <w:rsid w:val="004273A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91026-C3BC-40BC-8303-764C0A73D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6322</Words>
  <Characters>36042</Characters>
  <Application>Microsoft Office Word</Application>
  <DocSecurity>0</DocSecurity>
  <Lines>300</Lines>
  <Paragraphs>84</Paragraphs>
  <ScaleCrop>false</ScaleCrop>
  <Company/>
  <LinksUpToDate>false</LinksUpToDate>
  <CharactersWithSpaces>42280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2018-04-27T13:21:00Z</dcterms:created>
  <dcterms:modified xsi:type="dcterms:W3CDTF">2018-04-27T14:34:00Z</dcterms:modified>
</cp:coreProperties>
</file>